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DACA" w14:textId="77777777" w:rsidR="001859FD" w:rsidRPr="00D222CF" w:rsidRDefault="001859FD" w:rsidP="00EF4F42">
      <w:pPr>
        <w:jc w:val="both"/>
      </w:pPr>
    </w:p>
    <w:p w14:paraId="06B9BB3B" w14:textId="77777777" w:rsidR="00CA5447" w:rsidRPr="00D222CF" w:rsidRDefault="00CA5447" w:rsidP="00CA5447">
      <w:pPr>
        <w:jc w:val="both"/>
        <w:rPr>
          <w:sz w:val="22"/>
          <w:szCs w:val="22"/>
        </w:rPr>
      </w:pPr>
      <w:r w:rsidRPr="007D3440">
        <w:rPr>
          <w:b/>
          <w:sz w:val="22"/>
          <w:szCs w:val="22"/>
        </w:rPr>
        <w:t>Smlouva:</w:t>
      </w:r>
      <w:r w:rsidRPr="00D222CF">
        <w:rPr>
          <w:sz w:val="22"/>
          <w:szCs w:val="22"/>
        </w:rPr>
        <w:t xml:space="preserve"> </w:t>
      </w:r>
      <w:r w:rsidRPr="00D222CF">
        <w:rPr>
          <w:b/>
          <w:sz w:val="22"/>
          <w:szCs w:val="22"/>
        </w:rPr>
        <w:t xml:space="preserve"> Telematika 2025 – Řízení provozu MHD</w:t>
      </w:r>
    </w:p>
    <w:p w14:paraId="1E50860D" w14:textId="7A7F78D6" w:rsidR="00CA5447" w:rsidRPr="00D222CF" w:rsidRDefault="00CA5447" w:rsidP="00CA5447">
      <w:pPr>
        <w:jc w:val="both"/>
        <w:rPr>
          <w:sz w:val="22"/>
          <w:szCs w:val="22"/>
        </w:rPr>
      </w:pPr>
      <w:r w:rsidRPr="00D222CF">
        <w:rPr>
          <w:b/>
          <w:sz w:val="22"/>
          <w:szCs w:val="22"/>
        </w:rPr>
        <w:t>Číslo smlouvy Objednatele:</w:t>
      </w:r>
      <w:r w:rsidRPr="00D222CF">
        <w:rPr>
          <w:sz w:val="22"/>
          <w:szCs w:val="22"/>
        </w:rPr>
        <w:t xml:space="preserve"> </w:t>
      </w:r>
      <w:r w:rsidR="004A64D1" w:rsidRPr="00D222CF">
        <w:rPr>
          <w:sz w:val="22"/>
          <w:szCs w:val="22"/>
        </w:rPr>
        <w:t>D</w:t>
      </w:r>
      <w:r w:rsidR="004A64D1">
        <w:rPr>
          <w:sz w:val="22"/>
          <w:szCs w:val="22"/>
        </w:rPr>
        <w:t>OD</w:t>
      </w:r>
      <w:r w:rsidR="004A64D1" w:rsidRPr="00D222CF">
        <w:rPr>
          <w:sz w:val="22"/>
          <w:szCs w:val="22"/>
        </w:rPr>
        <w:t>20242758</w:t>
      </w:r>
    </w:p>
    <w:p w14:paraId="12335C5E" w14:textId="77777777" w:rsidR="00CA5447" w:rsidRPr="00D222CF" w:rsidRDefault="00CA5447" w:rsidP="00CA5447">
      <w:pPr>
        <w:jc w:val="both"/>
        <w:rPr>
          <w:b/>
          <w:sz w:val="22"/>
          <w:szCs w:val="22"/>
        </w:rPr>
      </w:pPr>
      <w:r w:rsidRPr="00D222CF">
        <w:rPr>
          <w:b/>
          <w:sz w:val="22"/>
          <w:szCs w:val="22"/>
        </w:rPr>
        <w:t xml:space="preserve">Číslo smlouvy Zhotovitele: </w:t>
      </w:r>
      <w:r w:rsidRPr="00D222CF">
        <w:rPr>
          <w:sz w:val="22"/>
          <w:szCs w:val="22"/>
          <w:highlight w:val="cyan"/>
        </w:rPr>
        <w:t>[DOPLNÍ DODAVATEL PŘED PODPISEM SMLOUVY]</w:t>
      </w:r>
    </w:p>
    <w:p w14:paraId="576B4C1A" w14:textId="3C686DD8" w:rsidR="00CA5447" w:rsidRPr="00A40706" w:rsidRDefault="00CA5447" w:rsidP="00CA5447">
      <w:pPr>
        <w:pStyle w:val="Nadpis1"/>
        <w:spacing w:before="360" w:after="36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40706">
        <w:rPr>
          <w:rFonts w:ascii="Times New Roman" w:hAnsi="Times New Roman" w:cs="Times New Roman"/>
          <w:b/>
          <w:bCs/>
          <w:sz w:val="28"/>
          <w:szCs w:val="28"/>
        </w:rPr>
        <w:t xml:space="preserve">Příloha č. 6 Smlouvy </w:t>
      </w:r>
      <w:r w:rsidRPr="00D222C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A40706">
        <w:rPr>
          <w:rFonts w:ascii="Times New Roman" w:hAnsi="Times New Roman" w:cs="Times New Roman"/>
          <w:b/>
          <w:bCs/>
          <w:sz w:val="28"/>
          <w:szCs w:val="28"/>
        </w:rPr>
        <w:t>Parametry SLA a rozvoje systému</w:t>
      </w:r>
    </w:p>
    <w:p w14:paraId="67861DDD" w14:textId="6171E343" w:rsidR="007740CB" w:rsidRPr="00DE0517" w:rsidRDefault="00267744" w:rsidP="00DE0517">
      <w:pPr>
        <w:pStyle w:val="Odstavecseseznamem"/>
        <w:numPr>
          <w:ilvl w:val="0"/>
          <w:numId w:val="9"/>
        </w:numPr>
        <w:tabs>
          <w:tab w:val="num" w:pos="360"/>
        </w:tabs>
        <w:ind w:left="0" w:hanging="11"/>
        <w:jc w:val="both"/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</w:pPr>
      <w:r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Obecné parametry</w:t>
      </w:r>
      <w:r w:rsidR="00BD12F6"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SLA</w:t>
      </w:r>
      <w:r w:rsidR="001C6E78"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</w:t>
      </w:r>
    </w:p>
    <w:p w14:paraId="2365A35B" w14:textId="77777777" w:rsidR="00267744" w:rsidRPr="00D222CF" w:rsidRDefault="00267744" w:rsidP="00EF4F42">
      <w:pPr>
        <w:numPr>
          <w:ilvl w:val="1"/>
          <w:numId w:val="0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</w:p>
    <w:p w14:paraId="7403BCDF" w14:textId="097DBCFD" w:rsidR="007740CB" w:rsidRPr="00DE0517" w:rsidRDefault="00E61254" w:rsidP="00DE0517">
      <w:pPr>
        <w:numPr>
          <w:ilvl w:val="1"/>
          <w:numId w:val="0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0517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Poskytovatel</w:t>
      </w:r>
      <w:r w:rsidR="007740CB" w:rsidRPr="00DE0517">
        <w:rPr>
          <w:rFonts w:asciiTheme="minorHAnsi" w:hAnsiTheme="minorHAnsi" w:cstheme="minorHAnsi"/>
          <w:sz w:val="20"/>
          <w:szCs w:val="20"/>
        </w:rPr>
        <w:t>:</w:t>
      </w:r>
    </w:p>
    <w:p w14:paraId="4E71A96D" w14:textId="0EE5B8FA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zajišťovat provozní, servisní a rozvojovou podporu SW za podmínek stanovených v této Smlouvě</w:t>
      </w:r>
      <w:r w:rsidR="00267744" w:rsidRPr="00DE0517">
        <w:rPr>
          <w:rFonts w:asciiTheme="minorHAnsi" w:hAnsiTheme="minorHAnsi" w:cstheme="minorHAnsi"/>
        </w:rPr>
        <w:t xml:space="preserve"> po celou dobu garantované životnosti dodaného Systému</w:t>
      </w:r>
      <w:r w:rsidRPr="00DE0517">
        <w:rPr>
          <w:rFonts w:asciiTheme="minorHAnsi" w:hAnsiTheme="minorHAnsi" w:cstheme="minorHAnsi"/>
        </w:rPr>
        <w:t>.</w:t>
      </w:r>
    </w:p>
    <w:p w14:paraId="797DA285" w14:textId="29F02CFB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 xml:space="preserve">Zavazuje se veškeré rozvojové změny SW projednávat s </w:t>
      </w:r>
      <w:r w:rsidR="00E61254" w:rsidRPr="00DE0517">
        <w:rPr>
          <w:rFonts w:asciiTheme="minorHAnsi" w:hAnsiTheme="minorHAnsi" w:cstheme="minorHAnsi"/>
        </w:rPr>
        <w:t>Uživatelem</w:t>
      </w:r>
      <w:r w:rsidRPr="00DE0517">
        <w:rPr>
          <w:rFonts w:asciiTheme="minorHAnsi" w:hAnsiTheme="minorHAnsi" w:cstheme="minorHAnsi"/>
        </w:rPr>
        <w:t xml:space="preserve">. </w:t>
      </w:r>
    </w:p>
    <w:p w14:paraId="63D0C60B" w14:textId="799BE123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 xml:space="preserve">Bude v dostatečném časovém předstihu, nejpozději však jeden měsíc před plánovanou úpravou, informovat </w:t>
      </w:r>
      <w:r w:rsidR="00E61254" w:rsidRPr="00DE0517">
        <w:rPr>
          <w:rFonts w:asciiTheme="minorHAnsi" w:hAnsiTheme="minorHAnsi" w:cstheme="minorHAnsi"/>
        </w:rPr>
        <w:t>Uživatele</w:t>
      </w:r>
      <w:r w:rsidRPr="00DE0517">
        <w:rPr>
          <w:rFonts w:asciiTheme="minorHAnsi" w:hAnsiTheme="minorHAnsi" w:cstheme="minorHAnsi"/>
        </w:rPr>
        <w:t xml:space="preserve"> o připravované změně tak, aby </w:t>
      </w:r>
      <w:r w:rsidR="00E61254" w:rsidRPr="00DE0517">
        <w:rPr>
          <w:rFonts w:asciiTheme="minorHAnsi" w:hAnsiTheme="minorHAnsi" w:cstheme="minorHAnsi"/>
        </w:rPr>
        <w:t>Uživatel</w:t>
      </w:r>
      <w:r w:rsidRPr="00DE0517">
        <w:rPr>
          <w:rFonts w:asciiTheme="minorHAnsi" w:hAnsiTheme="minorHAnsi" w:cstheme="minorHAnsi"/>
        </w:rPr>
        <w:t xml:space="preserve"> mohl připravovanou změnu připomínkovat (neplatí pro servisní zásahy zajišťující bezchybný provoz SW).</w:t>
      </w:r>
    </w:p>
    <w:p w14:paraId="5B4A8C68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provádět vzájemně dohodnuté změny SW ve vzájemně odsouhlasených lhůtách a ve vzájemně odsouhlaseném rozsahu.</w:t>
      </w:r>
    </w:p>
    <w:p w14:paraId="573E8B49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zřídit Helpdesk.</w:t>
      </w:r>
    </w:p>
    <w:p w14:paraId="606052F5" w14:textId="5C67483C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k profylaxi serverové části SW zajišťující udržování optimálních provozních podmínek.</w:t>
      </w:r>
    </w:p>
    <w:p w14:paraId="6A5B6DF3" w14:textId="1B90D4C4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poskytovat potřebné servisní a poradenské služby pro bezvadný chod Systému jako celku.</w:t>
      </w:r>
    </w:p>
    <w:p w14:paraId="5095E129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k sledování a vyhodnocování v dohledovém SW.</w:t>
      </w:r>
    </w:p>
    <w:p w14:paraId="11FAA587" w14:textId="60EC5692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provádět úpravy SW vyplývající z legislativních změn.</w:t>
      </w:r>
    </w:p>
    <w:p w14:paraId="45A67F00" w14:textId="2E542EEB" w:rsidR="00267744" w:rsidRDefault="00267744" w:rsidP="00EF4F42">
      <w:pPr>
        <w:jc w:val="both"/>
        <w:rPr>
          <w:color w:val="000000" w:themeColor="text1"/>
        </w:rPr>
      </w:pPr>
    </w:p>
    <w:p w14:paraId="77E40074" w14:textId="77777777" w:rsidR="00667C2F" w:rsidRPr="00D222CF" w:rsidRDefault="00667C2F" w:rsidP="00EF4F42">
      <w:pPr>
        <w:jc w:val="both"/>
        <w:rPr>
          <w:color w:val="000000" w:themeColor="text1"/>
        </w:rPr>
      </w:pPr>
    </w:p>
    <w:p w14:paraId="1F630C47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35DABB23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234A0229" w14:textId="77777777" w:rsidR="00267744" w:rsidRPr="00D222CF" w:rsidRDefault="00267744" w:rsidP="00EF4F42">
      <w:pPr>
        <w:jc w:val="both"/>
        <w:rPr>
          <w:color w:val="000000" w:themeColor="text1"/>
        </w:rPr>
      </w:pPr>
      <w:r w:rsidRPr="00D222CF">
        <w:rPr>
          <w:color w:val="000000" w:themeColor="text1"/>
        </w:rPr>
        <w:t xml:space="preserve"> </w:t>
      </w:r>
    </w:p>
    <w:p w14:paraId="062EEEF7" w14:textId="7AB5ACBA" w:rsidR="008D340C" w:rsidRPr="00DE0517" w:rsidRDefault="008B04CF" w:rsidP="00EF4F42">
      <w:pPr>
        <w:pStyle w:val="IJPlv1"/>
        <w:numPr>
          <w:ilvl w:val="0"/>
          <w:numId w:val="0"/>
        </w:numPr>
        <w:jc w:val="both"/>
        <w:rPr>
          <w:color w:val="000000" w:themeColor="text1"/>
        </w:rPr>
      </w:pPr>
      <w:bookmarkStart w:id="0" w:name="_Toc175671735"/>
      <w:r w:rsidRPr="00DE0517">
        <w:rPr>
          <w:color w:val="000000" w:themeColor="text1"/>
        </w:rPr>
        <w:lastRenderedPageBreak/>
        <w:t xml:space="preserve">2. </w:t>
      </w:r>
      <w:r w:rsidR="008D340C" w:rsidRPr="00DE0517">
        <w:rPr>
          <w:color w:val="00000A"/>
        </w:rPr>
        <w:t>Specifikace SLA</w:t>
      </w:r>
      <w:bookmarkEnd w:id="0"/>
    </w:p>
    <w:p w14:paraId="5192221E" w14:textId="0EF0A93F" w:rsidR="008D340C" w:rsidRPr="00DE0517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</w:rPr>
      </w:pPr>
      <w:bookmarkStart w:id="1" w:name="_Toc175671736"/>
      <w:r w:rsidRPr="00DE0517">
        <w:rPr>
          <w:color w:val="000000" w:themeColor="text1"/>
        </w:rPr>
        <w:t xml:space="preserve"> </w:t>
      </w:r>
      <w:r w:rsidR="008D340C" w:rsidRPr="00DE0517">
        <w:rPr>
          <w:color w:val="000000" w:themeColor="text1"/>
        </w:rPr>
        <w:t>SLA služby podpory provozu</w:t>
      </w:r>
      <w:bookmarkEnd w:id="1"/>
      <w:r w:rsidR="008D340C" w:rsidRPr="00DE0517">
        <w:rPr>
          <w:color w:val="000000" w:themeColor="text1"/>
        </w:rPr>
        <w:t xml:space="preserve"> Systému Telematika 2025</w:t>
      </w:r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77EA27B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E33AF10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3533" w:type="pct"/>
          </w:tcPr>
          <w:p w14:paraId="4FCFF4AB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7BAABBD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D01E739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Minimální přípustná dostupnost všech SW částí backoffice DPO</w:t>
            </w:r>
          </w:p>
        </w:tc>
        <w:tc>
          <w:tcPr>
            <w:tcW w:w="3533" w:type="pct"/>
          </w:tcPr>
          <w:p w14:paraId="7D1076CE" w14:textId="2C1E375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</w:t>
            </w:r>
            <w:del w:id="2" w:author="Jaromir Sulc" w:date="2026-01-15T23:54:00Z" w16du:dateUtc="2026-01-15T22:54:00Z">
              <w:r w:rsidRPr="00DE0517" w:rsidDel="00B304EB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cs-CZ"/>
                </w:rPr>
                <w:delText>,</w:delText>
              </w:r>
            </w:del>
            <w:del w:id="3" w:author="Jaromir Sulc" w:date="2026-01-15T23:55:00Z" w16du:dateUtc="2026-01-15T22:55:00Z">
              <w:r w:rsidRPr="00DE0517" w:rsidDel="00B304EB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cs-CZ"/>
                </w:rPr>
                <w:delText>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%.</w:t>
            </w:r>
          </w:p>
        </w:tc>
      </w:tr>
      <w:tr w:rsidR="008D340C" w:rsidRPr="00667C2F" w14:paraId="24F5035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FF4FC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54859D6B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Vyhodnocovacím obdobím je jeden kalendářní měsíc. Způsob výpočtu dostupnosti systému bude Poskytovatel dokladovat měsíčním reportem.</w:t>
            </w:r>
          </w:p>
        </w:tc>
      </w:tr>
      <w:tr w:rsidR="008D340C" w:rsidRPr="00667C2F" w14:paraId="4504B60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68CEE0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7954855" w14:textId="2B05C853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Do celkové dostupnosti se nepočítají výpadky způsobené výhradně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37585DA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C7F98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Minimální přípustná dostupnost Monitoringu</w:t>
            </w:r>
          </w:p>
        </w:tc>
        <w:tc>
          <w:tcPr>
            <w:tcW w:w="3533" w:type="pct"/>
          </w:tcPr>
          <w:p w14:paraId="72BC2806" w14:textId="473F06FE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</w:t>
            </w:r>
            <w:del w:id="4" w:author="Jaromir Sulc" w:date="2026-01-15T23:55:00Z" w16du:dateUtc="2026-01-15T22:55:00Z">
              <w:r w:rsidRPr="00DE0517" w:rsidDel="00B304EB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cs-CZ"/>
                </w:rPr>
                <w:delText>,9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%.</w:t>
            </w:r>
          </w:p>
        </w:tc>
      </w:tr>
      <w:tr w:rsidR="008D340C" w:rsidRPr="00667C2F" w14:paraId="3470164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40E741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9895433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Vyhodnocovacím obdobím je jeden kalendářní měsíc.</w:t>
            </w:r>
          </w:p>
        </w:tc>
      </w:tr>
      <w:tr w:rsidR="008D340C" w:rsidRPr="00667C2F" w14:paraId="26FC0D6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143F6B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2D1D598" w14:textId="67042F38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Do celkové dostupnosti Monitoringu se nepočítají výpadky způsobené výhradně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73250EA9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2E99D79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Dostupnost dat</w:t>
            </w:r>
          </w:p>
        </w:tc>
        <w:tc>
          <w:tcPr>
            <w:tcW w:w="3533" w:type="pct"/>
          </w:tcPr>
          <w:p w14:paraId="5EF0B324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musí umožnit obnovit data ze zálohy do 10 minut (RTO) (dodávané komponenty vozidla nesmí sloužit jako úložiště dat).</w:t>
            </w:r>
          </w:p>
          <w:p w14:paraId="53154C83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Při výpadku Dispečinku DPO je možné přijít maximálně o 15 minut (RPO).</w:t>
            </w:r>
          </w:p>
        </w:tc>
      </w:tr>
      <w:tr w:rsidR="008D340C" w:rsidRPr="00667C2F" w14:paraId="69908D1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FB057C3" w14:textId="293D4E8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Pracovní doba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Uživatele</w:t>
            </w:r>
          </w:p>
        </w:tc>
        <w:tc>
          <w:tcPr>
            <w:tcW w:w="3533" w:type="pct"/>
          </w:tcPr>
          <w:p w14:paraId="5B23C31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Pondělí – Neděle, 0:00 – 24:00, tj. v režimu 7x24.</w:t>
            </w:r>
          </w:p>
          <w:p w14:paraId="0600D8F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667C2F" w14:paraId="3C674D5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98193E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Provozní doba podpory úrovně L3</w:t>
            </w:r>
          </w:p>
        </w:tc>
        <w:tc>
          <w:tcPr>
            <w:tcW w:w="3533" w:type="pct"/>
          </w:tcPr>
          <w:p w14:paraId="2B13077D" w14:textId="2714A23B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: Pondělí – Pátek, </w:t>
            </w:r>
            <w:r w:rsidR="00D447D9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6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:00 – 1</w:t>
            </w:r>
            <w:r w:rsidR="00D447D9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8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:00 (včetně svátků připadajících na tyto dny), tj. v režimu 5x8.</w:t>
            </w:r>
          </w:p>
          <w:p w14:paraId="14131DB4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DE7F11" w:rsidRPr="00667C2F" w14:paraId="11B2B966" w14:textId="77777777" w:rsidTr="008525F2">
        <w:trPr>
          <w:ins w:id="5" w:author="Jaromir Sulc" w:date="2026-01-16T00:4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2C79595" w14:textId="0641800F" w:rsidR="00DE7F11" w:rsidRPr="0071465A" w:rsidRDefault="00740421" w:rsidP="00EF4F42">
            <w:pPr>
              <w:spacing w:before="120" w:after="120"/>
              <w:jc w:val="both"/>
              <w:rPr>
                <w:ins w:id="6" w:author="Jaromir Sulc" w:date="2026-01-16T00:48:00Z" w16du:dateUtc="2026-01-15T23:48:00Z"/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  <w:rPrChange w:id="7" w:author="Jaromir Sulc" w:date="2026-01-16T00:50:00Z" w16du:dateUtc="2026-01-15T23:50:00Z">
                  <w:rPr>
                    <w:ins w:id="8" w:author="Jaromir Sulc" w:date="2026-01-16T00:48:00Z" w16du:dateUtc="2026-01-15T23:48:00Z"/>
                    <w:rFonts w:asciiTheme="minorHAnsi" w:hAnsiTheme="minorHAnsi" w:cstheme="minorHAnsi"/>
                    <w:color w:val="000000" w:themeColor="text1"/>
                    <w:sz w:val="22"/>
                    <w:szCs w:val="22"/>
                    <w:lang w:val="pl-PL"/>
                  </w:rPr>
                </w:rPrChange>
              </w:rPr>
            </w:pPr>
            <w:ins w:id="9" w:author="Jaromir Sulc" w:date="2026-01-16T00:48:00Z" w16du:dateUtc="2026-01-15T23:48:00Z">
              <w:r w:rsidRPr="0071465A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cs-CZ"/>
                  <w:rPrChange w:id="10" w:author="Jaromir Sulc" w:date="2026-01-16T00:50:00Z" w16du:dateUtc="2026-01-15T23:50:00Z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val="pl-PL"/>
                    </w:rPr>
                  </w:rPrChange>
                </w:rPr>
                <w:t>Eskalace mimo provozní dobu L3</w:t>
              </w:r>
            </w:ins>
          </w:p>
        </w:tc>
        <w:tc>
          <w:tcPr>
            <w:tcW w:w="3533" w:type="pct"/>
          </w:tcPr>
          <w:p w14:paraId="5F72B8B4" w14:textId="34F1BEFC" w:rsidR="0071465A" w:rsidRPr="0071465A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" w:author="Jaromir Sulc" w:date="2026-01-16T00:49:00Z" w16du:dateUtc="2026-01-15T23:49:00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  <w:rPrChange w:id="12" w:author="Jaromir Sulc" w:date="2026-01-16T00:50:00Z" w16du:dateUtc="2026-01-15T23:50:00Z">
                  <w:rPr>
                    <w:ins w:id="13" w:author="Jaromir Sulc" w:date="2026-01-16T00:49:00Z" w16du:dateUtc="2026-01-15T23:49:00Z"/>
                    <w:rFonts w:asciiTheme="minorHAnsi" w:hAnsiTheme="minorHAnsi" w:cstheme="minorHAnsi"/>
                    <w:b/>
                    <w:color w:val="000000" w:themeColor="text1"/>
                    <w:sz w:val="22"/>
                    <w:szCs w:val="22"/>
                  </w:rPr>
                </w:rPrChange>
              </w:rPr>
            </w:pPr>
            <w:ins w:id="14" w:author="Jaromir Sulc" w:date="2026-01-16T00:49:00Z" w16du:dateUtc="2026-01-15T23:49:00Z">
              <w:r w:rsidRPr="00D93373">
                <w:rPr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lang w:val="cs-CZ"/>
                  <w:rPrChange w:id="15" w:author="Radek Miclík" w:date="2026-01-23T13:41:00Z" w16du:dateUtc="2026-01-23T12:41:00Z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rPrChange>
                </w:rPr>
                <w:t xml:space="preserve">Pro incidenty/požadavky kat. A/B mimo </w:t>
              </w:r>
            </w:ins>
            <w:ins w:id="16" w:author="Jaromir Sulc" w:date="2026-01-16T00:51:00Z" w16du:dateUtc="2026-01-15T23:51:00Z">
              <w:r w:rsidR="0068091E" w:rsidRPr="00DE0517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cs-CZ"/>
                </w:rPr>
                <w:t>Pondělí – Pátek, 6:00 – 18:00 (včetně svátků připadajících na tyto dny)</w:t>
              </w:r>
            </w:ins>
            <w:ins w:id="17" w:author="Jaromir Sulc" w:date="2026-01-16T00:49:00Z" w16du:dateUtc="2026-01-15T23:49:00Z">
              <w:r w:rsidRPr="00D93373">
                <w:rPr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lang w:val="cs-CZ"/>
                  <w:rPrChange w:id="18" w:author="Radek Miclík" w:date="2026-01-23T13:41:00Z" w16du:dateUtc="2026-01-23T12:41:00Z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rPrChange>
                </w:rPr>
                <w:t>: Automatická eskalace na pohotovostní L3 (on-call tým) do 30 min od reportu Helpdesku 24/7.</w:t>
              </w:r>
            </w:ins>
          </w:p>
          <w:p w14:paraId="4C458E0E" w14:textId="77777777" w:rsidR="0071465A" w:rsidRPr="0071465A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" w:author="Jaromir Sulc" w:date="2026-01-16T00:49:00Z" w16du:dateUtc="2026-01-15T23:49:00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  <w:rPrChange w:id="20" w:author="Jaromir Sulc" w:date="2026-01-16T00:50:00Z" w16du:dateUtc="2026-01-15T23:50:00Z">
                  <w:rPr>
                    <w:ins w:id="21" w:author="Jaromir Sulc" w:date="2026-01-16T00:49:00Z" w16du:dateUtc="2026-01-15T23:49:00Z"/>
                    <w:rFonts w:asciiTheme="minorHAnsi" w:hAnsiTheme="minorHAnsi" w:cstheme="minorHAnsi"/>
                    <w:b/>
                    <w:color w:val="000000" w:themeColor="text1"/>
                    <w:sz w:val="22"/>
                    <w:szCs w:val="22"/>
                  </w:rPr>
                </w:rPrChange>
              </w:rPr>
            </w:pPr>
            <w:ins w:id="22" w:author="Jaromir Sulc" w:date="2026-01-16T00:49:00Z" w16du:dateUtc="2026-01-15T23:49:00Z">
              <w:r w:rsidRPr="0071465A">
                <w:rPr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rPrChange w:id="23" w:author="Jaromir Sulc" w:date="2026-01-16T00:50:00Z" w16du:dateUtc="2026-01-15T23:50:00Z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rPrChange>
                </w:rPr>
                <w:t>Response time pro pohotovost L3: 1 h pro A, 2 h pro B (od eskalace).</w:t>
              </w:r>
            </w:ins>
          </w:p>
          <w:p w14:paraId="5595426D" w14:textId="77777777" w:rsidR="0071465A" w:rsidRPr="0071465A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" w:author="Jaromir Sulc" w:date="2026-01-16T00:49:00Z" w16du:dateUtc="2026-01-15T23:49:00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  <w:rPrChange w:id="25" w:author="Jaromir Sulc" w:date="2026-01-16T00:50:00Z" w16du:dateUtc="2026-01-15T23:50:00Z">
                  <w:rPr>
                    <w:ins w:id="26" w:author="Jaromir Sulc" w:date="2026-01-16T00:49:00Z" w16du:dateUtc="2026-01-15T23:49:00Z"/>
                    <w:rFonts w:asciiTheme="minorHAnsi" w:hAnsiTheme="minorHAnsi" w:cstheme="minorHAnsi"/>
                    <w:b/>
                    <w:color w:val="000000" w:themeColor="text1"/>
                    <w:sz w:val="22"/>
                    <w:szCs w:val="22"/>
                  </w:rPr>
                </w:rPrChange>
              </w:rPr>
            </w:pPr>
            <w:ins w:id="27" w:author="Jaromir Sulc" w:date="2026-01-16T00:49:00Z" w16du:dateUtc="2026-01-15T23:49:00Z">
              <w:r w:rsidRPr="00D93373">
                <w:rPr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lang w:val="cs-CZ"/>
                  <w:rPrChange w:id="28" w:author="Radek Miclík" w:date="2026-01-23T13:41:00Z" w16du:dateUtc="2026-01-23T12:41:00Z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rPrChange>
                </w:rPr>
                <w:t>Fix time: Stejné jako standard (A: 2 h, B: 3 h), ale počítáno od aktivace pohotovosti.</w:t>
              </w:r>
            </w:ins>
          </w:p>
          <w:p w14:paraId="5A2223E4" w14:textId="77777777" w:rsidR="0071465A" w:rsidRPr="0071465A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" w:author="Jaromir Sulc" w:date="2026-01-16T00:49:00Z" w16du:dateUtc="2026-01-15T23:49:00Z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  <w:rPrChange w:id="30" w:author="Jaromir Sulc" w:date="2026-01-16T00:50:00Z" w16du:dateUtc="2026-01-15T23:50:00Z">
                  <w:rPr>
                    <w:ins w:id="31" w:author="Jaromir Sulc" w:date="2026-01-16T00:49:00Z" w16du:dateUtc="2026-01-15T23:49:00Z"/>
                    <w:rFonts w:asciiTheme="minorHAnsi" w:hAnsiTheme="minorHAnsi" w:cstheme="minorHAnsi"/>
                    <w:b/>
                    <w:color w:val="000000" w:themeColor="text1"/>
                    <w:sz w:val="22"/>
                    <w:szCs w:val="22"/>
                  </w:rPr>
                </w:rPrChange>
              </w:rPr>
            </w:pPr>
          </w:p>
          <w:p w14:paraId="2DC24A8C" w14:textId="6AC7C8ED" w:rsidR="00DE7F11" w:rsidRPr="0071465A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2" w:author="Jaromir Sulc" w:date="2026-01-16T00:48:00Z" w16du:dateUtc="2026-01-15T23:48:00Z"/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  <w:rPrChange w:id="33" w:author="Jaromir Sulc" w:date="2026-01-16T00:50:00Z" w16du:dateUtc="2026-01-15T23:50:00Z">
                  <w:rPr>
                    <w:ins w:id="34" w:author="Jaromir Sulc" w:date="2026-01-16T00:48:00Z" w16du:dateUtc="2026-01-15T23:48:00Z"/>
                    <w:rFonts w:asciiTheme="minorHAnsi" w:hAnsiTheme="minorHAnsi" w:cstheme="minorHAnsi"/>
                    <w:b/>
                    <w:color w:val="000000" w:themeColor="text1"/>
                    <w:sz w:val="22"/>
                    <w:szCs w:val="22"/>
                  </w:rPr>
                </w:rPrChange>
              </w:rPr>
            </w:pPr>
            <w:ins w:id="35" w:author="Jaromir Sulc" w:date="2026-01-16T00:49:00Z" w16du:dateUtc="2026-01-15T23:49:00Z">
              <w:r w:rsidRPr="00D93373">
                <w:rPr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lang w:val="cs-CZ"/>
                  <w:rPrChange w:id="36" w:author="Radek Miclík" w:date="2026-01-23T13:41:00Z" w16du:dateUtc="2026-01-23T12:41:00Z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rPrChange>
                </w:rPr>
                <w:lastRenderedPageBreak/>
                <w:t xml:space="preserve">Mimodoba L3: So–Ne + Po–Pá 18–6 h + svátky mimo pracovní dny; aktivace po dohodě pro kat. </w:t>
              </w:r>
              <w:r w:rsidRPr="0071465A">
                <w:rPr>
                  <w:rFonts w:asciiTheme="minorHAnsi" w:hAnsiTheme="minorHAnsi" w:cstheme="minorHAnsi"/>
                  <w:bCs/>
                  <w:color w:val="000000" w:themeColor="text1"/>
                  <w:sz w:val="22"/>
                  <w:szCs w:val="22"/>
                  <w:rPrChange w:id="37" w:author="Jaromir Sulc" w:date="2026-01-16T00:50:00Z" w16du:dateUtc="2026-01-15T23:50:00Z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rPrChange>
                </w:rPr>
                <w:t>C.</w:t>
              </w:r>
            </w:ins>
          </w:p>
        </w:tc>
      </w:tr>
      <w:tr w:rsidR="008D340C" w:rsidRPr="00667C2F" w14:paraId="7C8EC86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20E0ED7" w14:textId="320CC0F9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lastRenderedPageBreak/>
              <w:t>Schopnost přijetí hlášení s popisem požadavku nebo závady</w:t>
            </w:r>
          </w:p>
        </w:tc>
        <w:tc>
          <w:tcPr>
            <w:tcW w:w="3533" w:type="pct"/>
          </w:tcPr>
          <w:p w14:paraId="505C35F5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Nepřetržitě po dobu 24 hodin denně 7 dní v týdnu.</w:t>
            </w:r>
          </w:p>
        </w:tc>
      </w:tr>
    </w:tbl>
    <w:p w14:paraId="0CAAED70" w14:textId="617037DC" w:rsidR="008D340C" w:rsidRPr="00DE0517" w:rsidRDefault="008D340C" w:rsidP="00EF4F42">
      <w:pPr>
        <w:pStyle w:val="IJPlv3"/>
        <w:numPr>
          <w:ilvl w:val="2"/>
          <w:numId w:val="11"/>
        </w:numPr>
        <w:jc w:val="both"/>
        <w:rPr>
          <w:lang w:eastAsia="cs-CZ"/>
        </w:rPr>
      </w:pPr>
      <w:bookmarkStart w:id="38" w:name="_Toc11054722"/>
      <w:bookmarkStart w:id="39" w:name="_Toc175671737"/>
      <w:r w:rsidRPr="00DE0517">
        <w:rPr>
          <w:lang w:eastAsia="cs-CZ"/>
        </w:rPr>
        <w:t>Řešení incidentů</w:t>
      </w:r>
      <w:bookmarkEnd w:id="38"/>
      <w:bookmarkEnd w:id="39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6B31878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1463A93F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3533" w:type="pct"/>
          </w:tcPr>
          <w:p w14:paraId="4E609B45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36B1EFD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629EBC3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Kategorizace incidentů</w:t>
            </w:r>
          </w:p>
        </w:tc>
        <w:tc>
          <w:tcPr>
            <w:tcW w:w="3533" w:type="pct"/>
          </w:tcPr>
          <w:p w14:paraId="714672E0" w14:textId="118E18FF" w:rsidR="008D340C" w:rsidRPr="00DE0517" w:rsidRDefault="008D340C" w:rsidP="00362F6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A jsou považovány kritické chyby, kterými se rozumí zejména havárie, poruchy, chyby, vady vedoucí k přerušení provozu nebo jeho kritickému omezení a znemožňující používání a využívání Dispečinku DPO</w:t>
            </w:r>
            <w:r w:rsidR="00362F6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,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 Palubních počítačů (ovládání vozidla)</w:t>
            </w:r>
            <w:r w:rsidR="00362F6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 a HelpDesku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15EE697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349E2E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49226FC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B jsou považovány hlavní chyby, kterými se rozumí poruchy, chyby, vady, které způsobují provozní problémy, ale neznemožňují používání a využívání Dispečinku DPO a Palubních počítačů (ovládání vozidla) k účelu, k němuž je určen, a lze je dočasně řešit organizačními nebo technickými opatřeními.</w:t>
            </w:r>
          </w:p>
        </w:tc>
      </w:tr>
      <w:tr w:rsidR="008D340C" w:rsidRPr="00667C2F" w14:paraId="5893875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64FC9FF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E05337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C jsou považovány vedlejší chyby, kterými se rozumí méně závažné poruchy, chyby, vady nebo diference Dispečinku DPO a Palubních počítačů (ovládání vozidla), které nemají vliv na používání a využívání Dispečinku DPO k účelu, k němuž je určen.</w:t>
            </w:r>
          </w:p>
        </w:tc>
      </w:tr>
      <w:tr w:rsidR="008D340C" w:rsidRPr="00667C2F" w14:paraId="27422AF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2EBBCFE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</w:tcPr>
          <w:p w14:paraId="762291D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hodin</w:t>
            </w:r>
          </w:p>
        </w:tc>
      </w:tr>
      <w:tr w:rsidR="008D340C" w:rsidRPr="00667C2F" w14:paraId="333B34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3078212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B9D791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hodin</w:t>
            </w:r>
          </w:p>
        </w:tc>
      </w:tr>
      <w:tr w:rsidR="008D340C" w:rsidRPr="00667C2F" w14:paraId="0B65EF8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015E029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E95298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24 hodin</w:t>
            </w:r>
          </w:p>
        </w:tc>
      </w:tr>
      <w:tr w:rsidR="008D340C" w:rsidRPr="00667C2F" w14:paraId="62296A5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A25C0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</w:tcPr>
          <w:p w14:paraId="4FB15C2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 A: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hodin</w:t>
            </w:r>
          </w:p>
        </w:tc>
      </w:tr>
      <w:tr w:rsidR="008D340C" w:rsidRPr="00667C2F" w14:paraId="54D5A04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9E2209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30A1508" w14:textId="129BC193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del w:id="40" w:author="Jaromir Sulc" w:date="2026-01-16T00:59:00Z" w16du:dateUtc="2026-01-15T23:59:00Z">
              <w:r w:rsidRPr="00DE0517" w:rsidDel="000C0863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delText>3</w:delText>
              </w:r>
            </w:del>
            <w:ins w:id="41" w:author="Jaromir Sulc" w:date="2026-01-16T00:59:00Z" w16du:dateUtc="2026-01-15T23:59:00Z">
              <w:r w:rsidR="000C0863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</w:rPr>
                <w:t>24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hodin</w:t>
            </w:r>
          </w:p>
        </w:tc>
      </w:tr>
      <w:tr w:rsidR="008D340C" w:rsidRPr="00667C2F" w14:paraId="44DB73D5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271E15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5DE868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10 pracovní dní </w:t>
            </w:r>
          </w:p>
        </w:tc>
      </w:tr>
      <w:tr w:rsidR="008D340C" w:rsidRPr="00667C2F" w14:paraId="7F8014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1F7923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Počítání lhůt</w:t>
            </w:r>
          </w:p>
        </w:tc>
        <w:tc>
          <w:tcPr>
            <w:tcW w:w="3533" w:type="pct"/>
          </w:tcPr>
          <w:p w14:paraId="01B107AC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667C2F" w14:paraId="13FC25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F8FC8E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Termín předání aktualizované dokumentace</w:t>
            </w:r>
          </w:p>
        </w:tc>
        <w:tc>
          <w:tcPr>
            <w:tcW w:w="3533" w:type="pct"/>
          </w:tcPr>
          <w:p w14:paraId="7A1BB50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incidenty za daný měsíc tj.: technickou/programátorskou dokumentaci (včetně okomentovaného programového kódu), provozní dokumentaci a uživatelskou dokumentaci.</w:t>
            </w:r>
          </w:p>
        </w:tc>
      </w:tr>
      <w:tr w:rsidR="008D340C" w:rsidRPr="00667C2F" w14:paraId="489EDB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3B8C5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683C810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Nejpozději do 10 pracovních dní po odstranění vady.</w:t>
            </w:r>
          </w:p>
        </w:tc>
      </w:tr>
    </w:tbl>
    <w:p w14:paraId="114C98D0" w14:textId="77777777" w:rsidR="008D340C" w:rsidRPr="00DE0517" w:rsidRDefault="008D340C" w:rsidP="00EF4F42">
      <w:pPr>
        <w:pStyle w:val="IJPlv3"/>
        <w:numPr>
          <w:ilvl w:val="2"/>
          <w:numId w:val="11"/>
        </w:numPr>
        <w:jc w:val="both"/>
      </w:pPr>
      <w:bookmarkStart w:id="42" w:name="_Toc11054723"/>
      <w:bookmarkStart w:id="43" w:name="_Toc175671738"/>
      <w:r w:rsidRPr="00DE0517">
        <w:lastRenderedPageBreak/>
        <w:t>Řešení uživatelských požadavků</w:t>
      </w:r>
      <w:bookmarkEnd w:id="42"/>
      <w:bookmarkEnd w:id="43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1"/>
        <w:gridCol w:w="376"/>
        <w:gridCol w:w="2609"/>
        <w:gridCol w:w="3426"/>
      </w:tblGrid>
      <w:tr w:rsidR="008D340C" w:rsidRPr="00667C2F" w14:paraId="7D57F7C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428F1025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3533" w:type="pct"/>
            <w:gridSpan w:val="3"/>
          </w:tcPr>
          <w:p w14:paraId="056B3835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3ECB95D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2C9AC2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Kategorizace uživatelských požadavků</w:t>
            </w:r>
          </w:p>
        </w:tc>
        <w:tc>
          <w:tcPr>
            <w:tcW w:w="3533" w:type="pct"/>
            <w:gridSpan w:val="3"/>
          </w:tcPr>
          <w:p w14:paraId="7DDDBDE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A jsou považovány nenáročné požadavky zahrnující především správu uživatelů, změny oprávnění a změny konfiguračních parametrů v administraci systému.</w:t>
            </w:r>
          </w:p>
        </w:tc>
      </w:tr>
      <w:tr w:rsidR="008D340C" w:rsidRPr="00667C2F" w14:paraId="591CF0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3415A2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D2CC20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B jsou považovány především požadavky a dotazy k užívání a fungování systému, změny dat, řešení problémových stavů v datech vzniklých činností uživatelů, metodickou pomoc.</w:t>
            </w:r>
          </w:p>
        </w:tc>
      </w:tr>
      <w:tr w:rsidR="008D340C" w:rsidRPr="00667C2F" w14:paraId="7D8E926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633A93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6EFEE1C" w14:textId="10EE3551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C jsou považovány náročné požadavky zahrnující především konzultaci otázek spojených s užíváním systém</w:t>
            </w:r>
            <w:r w:rsidR="000670F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, integrací systému na jiné informační systémy, podpora při vytváření plánů obnovy, provádění testů obnovy a dostupnosti systému.</w:t>
            </w:r>
          </w:p>
        </w:tc>
      </w:tr>
      <w:tr w:rsidR="008D340C" w:rsidRPr="00667C2F" w14:paraId="3E4C99F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194027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  <w:gridSpan w:val="3"/>
          </w:tcPr>
          <w:p w14:paraId="062E6E5D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 hodin</w:t>
            </w:r>
          </w:p>
        </w:tc>
      </w:tr>
      <w:tr w:rsidR="008D340C" w:rsidRPr="00667C2F" w14:paraId="795063B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BBA4FD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5596127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2 hodin</w:t>
            </w:r>
          </w:p>
        </w:tc>
      </w:tr>
      <w:tr w:rsidR="008D340C" w:rsidRPr="00667C2F" w14:paraId="555E312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C0EF5B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04F5663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24 hodin</w:t>
            </w:r>
          </w:p>
        </w:tc>
      </w:tr>
      <w:tr w:rsidR="008D340C" w:rsidRPr="00667C2F" w14:paraId="4A6022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1991813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  <w:gridSpan w:val="3"/>
          </w:tcPr>
          <w:p w14:paraId="7E16C3BD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A: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8 hodin</w:t>
            </w:r>
          </w:p>
        </w:tc>
      </w:tr>
      <w:tr w:rsidR="008D340C" w:rsidRPr="00667C2F" w14:paraId="79920B5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51EE1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6CBBBEC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16 hodin</w:t>
            </w:r>
          </w:p>
        </w:tc>
      </w:tr>
      <w:tr w:rsidR="008D340C" w:rsidRPr="00667C2F" w14:paraId="7BF32CB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2C9F3F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8A1A2E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10 pracovní dní </w:t>
            </w:r>
          </w:p>
        </w:tc>
      </w:tr>
      <w:tr w:rsidR="008D340C" w:rsidRPr="00667C2F" w14:paraId="7770A03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B085109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Počítání lhůt</w:t>
            </w:r>
          </w:p>
        </w:tc>
        <w:tc>
          <w:tcPr>
            <w:tcW w:w="3533" w:type="pct"/>
            <w:gridSpan w:val="3"/>
          </w:tcPr>
          <w:p w14:paraId="4919A235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667C2F" w14:paraId="08C5B7C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6BF83CC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Termín předání aktualizované dokumentace</w:t>
            </w:r>
          </w:p>
        </w:tc>
        <w:tc>
          <w:tcPr>
            <w:tcW w:w="3533" w:type="pct"/>
            <w:gridSpan w:val="3"/>
          </w:tcPr>
          <w:p w14:paraId="6C3001E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uživatelskými požadavky za daný měsíc tj.: technickou/programátorskou dokumentaci (včetně okomentovaného programového kódu), provozní dokumentaci a uživatelskou dokumentaci.</w:t>
            </w:r>
          </w:p>
        </w:tc>
      </w:tr>
      <w:tr w:rsidR="008D340C" w:rsidRPr="00667C2F" w14:paraId="07CAB4E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4277A33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987BF8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Nejpozději do 10 pracovních dní po vyřešení uživatelského požadavku.</w:t>
            </w:r>
          </w:p>
        </w:tc>
      </w:tr>
      <w:tr w:rsidR="008D340C" w:rsidRPr="00667C2F" w14:paraId="19201615" w14:textId="77777777" w:rsidTr="008525F2">
        <w:tblPrEx>
          <w:tblLook w:val="06A0" w:firstRow="1" w:lastRow="0" w:firstColumn="1" w:lastColumn="0" w:noHBand="1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pct"/>
            <w:gridSpan w:val="2"/>
          </w:tcPr>
          <w:p w14:paraId="068B7B4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Výkonnost systému (max. doba odezvy na aktivitu uživatele)</w:t>
            </w:r>
          </w:p>
        </w:tc>
        <w:tc>
          <w:tcPr>
            <w:tcW w:w="1438" w:type="pct"/>
          </w:tcPr>
          <w:p w14:paraId="30053FD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1.000 Kč</w:t>
            </w:r>
          </w:p>
        </w:tc>
        <w:tc>
          <w:tcPr>
            <w:tcW w:w="1888" w:type="pct"/>
          </w:tcPr>
          <w:p w14:paraId="546DF36A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 každý případ</w:t>
            </w:r>
          </w:p>
        </w:tc>
      </w:tr>
    </w:tbl>
    <w:p w14:paraId="7EFBDEAB" w14:textId="47D02844" w:rsidR="008D340C" w:rsidRPr="00DE0517" w:rsidRDefault="008D340C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0517">
        <w:rPr>
          <w:rFonts w:asciiTheme="minorHAnsi" w:hAnsiTheme="minorHAnsi" w:cstheme="minorHAnsi"/>
          <w:color w:val="000000" w:themeColor="text1"/>
          <w:sz w:val="22"/>
          <w:szCs w:val="22"/>
        </w:rPr>
        <w:t>*) u procentuálních hodnot je míněno dané procento z ceny stanovené za provoz Služby ve Vyhodnocovacím období</w:t>
      </w:r>
    </w:p>
    <w:p w14:paraId="17A581C3" w14:textId="77777777" w:rsidR="008B04CF" w:rsidRPr="00DE0517" w:rsidRDefault="008B04CF" w:rsidP="00EF4F42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F9A4B6C" w14:textId="77777777" w:rsidR="008D340C" w:rsidRPr="00DE0517" w:rsidRDefault="008D340C" w:rsidP="00EF4F42">
      <w:pPr>
        <w:pStyle w:val="IJPlv3"/>
        <w:numPr>
          <w:ilvl w:val="2"/>
          <w:numId w:val="11"/>
        </w:numPr>
        <w:jc w:val="both"/>
      </w:pPr>
      <w:bookmarkStart w:id="44" w:name="_Toc11054724"/>
      <w:bookmarkStart w:id="45" w:name="_Toc175671739"/>
      <w:r w:rsidRPr="00DE0517">
        <w:lastRenderedPageBreak/>
        <w:t>Řešení rozvojových požadavků</w:t>
      </w:r>
      <w:bookmarkEnd w:id="44"/>
      <w:bookmarkEnd w:id="45"/>
    </w:p>
    <w:tbl>
      <w:tblPr>
        <w:tblStyle w:val="Tabulkasmkou2"/>
        <w:tblW w:w="5000" w:type="pct"/>
        <w:tblLook w:val="06A0" w:firstRow="1" w:lastRow="0" w:firstColumn="1" w:lastColumn="0" w:noHBand="1" w:noVBand="1"/>
      </w:tblPr>
      <w:tblGrid>
        <w:gridCol w:w="2678"/>
        <w:gridCol w:w="3444"/>
        <w:gridCol w:w="2950"/>
      </w:tblGrid>
      <w:tr w:rsidR="008D340C" w:rsidRPr="00667C2F" w14:paraId="017E6293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D4C271A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 plnění</w:t>
            </w:r>
          </w:p>
        </w:tc>
        <w:tc>
          <w:tcPr>
            <w:tcW w:w="1898" w:type="pct"/>
          </w:tcPr>
          <w:p w14:paraId="6D850B7A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Požadovaná doba plnění</w:t>
            </w:r>
          </w:p>
        </w:tc>
        <w:tc>
          <w:tcPr>
            <w:tcW w:w="1626" w:type="pct"/>
          </w:tcPr>
          <w:p w14:paraId="24162B0D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Výše sankce v Kč bez DPH</w:t>
            </w:r>
          </w:p>
        </w:tc>
      </w:tr>
      <w:tr w:rsidR="008D340C" w:rsidRPr="00667C2F" w14:paraId="5623E73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6898548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1898" w:type="pct"/>
          </w:tcPr>
          <w:p w14:paraId="36EEAE0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2 pracovní dny následující po dni předání „Zadání změnového požadavku“</w:t>
            </w:r>
          </w:p>
        </w:tc>
        <w:tc>
          <w:tcPr>
            <w:tcW w:w="1626" w:type="pct"/>
          </w:tcPr>
          <w:p w14:paraId="7D98488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1 000 Kč za každý započatý pracovní den nad stanovenou hodnotu parametru</w:t>
            </w:r>
          </w:p>
        </w:tc>
      </w:tr>
      <w:tr w:rsidR="008D340C" w:rsidRPr="00667C2F" w14:paraId="37F02F0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3A6935D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 Analýzy změnového požadavku</w:t>
            </w:r>
          </w:p>
        </w:tc>
        <w:tc>
          <w:tcPr>
            <w:tcW w:w="1898" w:type="pct"/>
          </w:tcPr>
          <w:p w14:paraId="714265C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15 pracovních dní následujících po dni předání „Zadání změnového požadavku“</w:t>
            </w:r>
          </w:p>
        </w:tc>
        <w:tc>
          <w:tcPr>
            <w:tcW w:w="1626" w:type="pct"/>
          </w:tcPr>
          <w:p w14:paraId="1B4818E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1 000 Kč za každý započatý pracovní den nad stanovenou hodnotu parametru</w:t>
            </w:r>
          </w:p>
        </w:tc>
      </w:tr>
      <w:tr w:rsidR="008D340C" w:rsidRPr="00667C2F" w14:paraId="3599F06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144838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Předání zpracované dokumentace </w:t>
            </w:r>
          </w:p>
        </w:tc>
        <w:tc>
          <w:tcPr>
            <w:tcW w:w="1898" w:type="pct"/>
          </w:tcPr>
          <w:p w14:paraId="31AA234A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15 pracovních dní následujících po dni nasazení řešení do produkce</w:t>
            </w:r>
          </w:p>
        </w:tc>
        <w:tc>
          <w:tcPr>
            <w:tcW w:w="1626" w:type="pct"/>
          </w:tcPr>
          <w:p w14:paraId="6718985C" w14:textId="37E4BC94" w:rsidR="008D340C" w:rsidRPr="00DE0517" w:rsidRDefault="000670FE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3 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000 Kč za každý započatý pracovní den nad stanovenou hodnotu parametru</w:t>
            </w:r>
          </w:p>
        </w:tc>
      </w:tr>
      <w:tr w:rsidR="000670FE" w:rsidRPr="00667C2F" w14:paraId="2D5F5384" w14:textId="77777777" w:rsidTr="000670F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E1FDA08" w14:textId="329C14C4" w:rsidR="000670FE" w:rsidRPr="00DE0517" w:rsidRDefault="000670FE" w:rsidP="00FA6BAC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bookmarkStart w:id="46" w:name="_Toc11054725"/>
            <w:bookmarkStart w:id="47" w:name="_Toc175671740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Dodání požadované úpravy </w:t>
            </w:r>
            <w:r w:rsidR="00FA6BA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 produkce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898" w:type="pct"/>
          </w:tcPr>
          <w:p w14:paraId="26FC535A" w14:textId="0194B4A0" w:rsidR="000670FE" w:rsidRPr="00DE0517" w:rsidRDefault="000670FE" w:rsidP="000670F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60 pracovních dní (pokud nebude dohodnuto jinak) následujících po dni schválení řešení </w:t>
            </w:r>
          </w:p>
        </w:tc>
        <w:tc>
          <w:tcPr>
            <w:tcW w:w="1626" w:type="pct"/>
          </w:tcPr>
          <w:p w14:paraId="391673A5" w14:textId="3CDBD435" w:rsidR="000670FE" w:rsidRPr="00DE0517" w:rsidRDefault="000670FE" w:rsidP="004478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5 000 Kč za každý započatý pracovní den nad stanovenou hodnotu parametru</w:t>
            </w:r>
          </w:p>
        </w:tc>
      </w:tr>
    </w:tbl>
    <w:p w14:paraId="5E9A6C86" w14:textId="77777777" w:rsidR="008B04CF" w:rsidRPr="00DE0517" w:rsidRDefault="008B04CF" w:rsidP="00EF4F42">
      <w:pPr>
        <w:pStyle w:val="IJPlv2"/>
        <w:numPr>
          <w:ilvl w:val="0"/>
          <w:numId w:val="0"/>
        </w:numPr>
        <w:ind w:left="360"/>
        <w:jc w:val="both"/>
        <w:rPr>
          <w:color w:val="000000" w:themeColor="text1"/>
          <w:lang w:eastAsia="cs-CZ"/>
        </w:rPr>
      </w:pPr>
    </w:p>
    <w:p w14:paraId="6DA8068A" w14:textId="10B082E6" w:rsidR="008D340C" w:rsidRPr="00DE0517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  <w:lang w:eastAsia="cs-CZ"/>
        </w:rPr>
      </w:pPr>
      <w:r w:rsidRPr="00DE0517">
        <w:rPr>
          <w:color w:val="000000" w:themeColor="text1"/>
          <w:lang w:eastAsia="cs-CZ"/>
        </w:rPr>
        <w:t xml:space="preserve"> </w:t>
      </w:r>
      <w:r w:rsidR="008D340C" w:rsidRPr="00DE0517">
        <w:rPr>
          <w:color w:val="000000" w:themeColor="text1"/>
          <w:lang w:eastAsia="cs-CZ"/>
        </w:rPr>
        <w:t>Sankce za nedodržení SLA</w:t>
      </w:r>
      <w:bookmarkEnd w:id="46"/>
      <w:bookmarkEnd w:id="47"/>
    </w:p>
    <w:tbl>
      <w:tblPr>
        <w:tblStyle w:val="Tabulkasmkou2"/>
        <w:tblW w:w="0" w:type="auto"/>
        <w:tblLook w:val="06A0" w:firstRow="1" w:lastRow="0" w:firstColumn="1" w:lastColumn="0" w:noHBand="1" w:noVBand="1"/>
      </w:tblPr>
      <w:tblGrid>
        <w:gridCol w:w="2846"/>
        <w:gridCol w:w="2692"/>
        <w:gridCol w:w="3534"/>
      </w:tblGrid>
      <w:tr w:rsidR="008D340C" w:rsidRPr="00667C2F" w14:paraId="3347438A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0FD0A5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 parametru</w:t>
            </w:r>
          </w:p>
        </w:tc>
        <w:tc>
          <w:tcPr>
            <w:tcW w:w="2692" w:type="dxa"/>
          </w:tcPr>
          <w:p w14:paraId="13C4352B" w14:textId="0E5F412E" w:rsidR="008D340C" w:rsidRPr="00DE0517" w:rsidRDefault="008D340C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E577E7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ankce</w:t>
            </w:r>
          </w:p>
        </w:tc>
        <w:tc>
          <w:tcPr>
            <w:tcW w:w="3534" w:type="dxa"/>
          </w:tcPr>
          <w:p w14:paraId="69386353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Způsob výpočtu</w:t>
            </w:r>
          </w:p>
        </w:tc>
      </w:tr>
      <w:tr w:rsidR="008D340C" w:rsidRPr="00667C2F" w14:paraId="28832C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F6DD8C" w14:textId="4F792F5C" w:rsidR="008D340C" w:rsidRPr="00DE0517" w:rsidRDefault="008D340C" w:rsidP="00EF4F42">
            <w:pPr>
              <w:spacing w:after="120" w:line="28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Dostupnost </w:t>
            </w:r>
            <w:r w:rsidR="00341D2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Helpdesku a Backoffice</w:t>
            </w:r>
            <w:r w:rsidR="000F43C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1D0541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v </w:t>
            </w:r>
            <w:r w:rsidR="000F43C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kalendářním měsíci</w:t>
            </w:r>
          </w:p>
          <w:p w14:paraId="4C9E2A9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92" w:type="dxa"/>
          </w:tcPr>
          <w:p w14:paraId="6AD49774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0%</w:t>
            </w:r>
          </w:p>
          <w:p w14:paraId="78C32A9C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20%</w:t>
            </w:r>
          </w:p>
          <w:p w14:paraId="72468B0B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40%</w:t>
            </w:r>
          </w:p>
          <w:p w14:paraId="17512640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60%</w:t>
            </w:r>
          </w:p>
          <w:p w14:paraId="1F352577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3534" w:type="dxa"/>
          </w:tcPr>
          <w:p w14:paraId="54EB1341" w14:textId="11EE4872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≥ 99</w:t>
            </w:r>
            <w:del w:id="48" w:author="Jaromir Sulc" w:date="2026-01-16T00:18:00Z" w16du:dateUtc="2026-01-15T23:18:00Z">
              <w:r w:rsidRPr="00DE0517" w:rsidDel="00263EB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,9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%</w:t>
            </w:r>
          </w:p>
          <w:p w14:paraId="594E9A53" w14:textId="5E7D7DEB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</w:t>
            </w:r>
            <w:del w:id="49" w:author="Jaromir Sulc" w:date="2026-01-16T00:18:00Z" w16du:dateUtc="2026-01-15T23:18:00Z">
              <w:r w:rsidRPr="00DE0517" w:rsidDel="00263EB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ins w:id="50" w:author="Jaromir Sulc" w:date="2026-01-16T00:18:00Z" w16du:dateUtc="2026-01-15T23:18:00Z">
              <w:r w:rsidR="00263EB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8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del w:id="51" w:author="Jaromir Sulc" w:date="2026-01-16T00:18:00Z" w16du:dateUtc="2026-01-15T23:18:00Z">
              <w:r w:rsidRPr="00DE0517" w:rsidDel="00263EB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8</w:delText>
              </w:r>
            </w:del>
            <w:ins w:id="52" w:author="Jaromir Sulc" w:date="2026-01-16T00:22:00Z" w16du:dateUtc="2026-01-15T23:22:00Z">
              <w:r w:rsidR="00CC068E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5</w:t>
              </w:r>
            </w:ins>
            <w:del w:id="53" w:author="Jaromir Sulc" w:date="2026-01-16T00:22:00Z" w16du:dateUtc="2026-01-15T23:22:00Z">
              <w:r w:rsidRPr="00DE0517" w:rsidDel="00CC068E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 - 9</w:t>
            </w:r>
            <w:ins w:id="54" w:author="Radek Miclík" w:date="2026-01-23T13:41:00Z" w16du:dateUtc="2026-01-23T12:41:00Z">
              <w:r w:rsidR="00D93373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8,</w:t>
              </w:r>
            </w:ins>
            <w:ins w:id="55" w:author="Radek Miclík" w:date="2026-01-23T13:42:00Z" w16du:dateUtc="2026-01-23T12:42:00Z">
              <w:r w:rsidR="004A5803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9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9</w:t>
            </w:r>
            <w:del w:id="56" w:author="Jaromir Sulc" w:date="2026-01-16T00:18:00Z" w16du:dateUtc="2026-01-15T23:18:00Z">
              <w:r w:rsidRPr="00DE0517" w:rsidDel="00263EB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,70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</w:t>
            </w:r>
          </w:p>
          <w:p w14:paraId="378349B4" w14:textId="05A412CF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</w:t>
            </w:r>
            <w:del w:id="57" w:author="Jaromir Sulc" w:date="2026-01-16T00:18:00Z" w16du:dateUtc="2026-01-15T23:18:00Z">
              <w:r w:rsidRPr="00DE0517" w:rsidDel="004A21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ins w:id="58" w:author="Jaromir Sulc" w:date="2026-01-16T00:18:00Z" w16du:dateUtc="2026-01-15T23:18:00Z">
              <w:r w:rsidR="004A21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8</w:t>
              </w:r>
            </w:ins>
            <w:del w:id="59" w:author="Jaromir Sulc" w:date="2026-01-16T00:22:00Z" w16du:dateUtc="2026-01-15T23:22:00Z">
              <w:r w:rsidRPr="00DE0517" w:rsidDel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,69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 - 9</w:t>
            </w:r>
            <w:ins w:id="60" w:author="Jaromir Sulc" w:date="2026-01-16T00:20:00Z" w16du:dateUtc="2026-01-15T23:20:00Z">
              <w:r w:rsidR="0090515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8</w:t>
              </w:r>
            </w:ins>
            <w:del w:id="61" w:author="Jaromir Sulc" w:date="2026-01-16T00:20:00Z" w16du:dateUtc="2026-01-15T23:20:00Z">
              <w:r w:rsidRPr="00DE0517" w:rsidDel="0090515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del w:id="62" w:author="Jaromir Sulc" w:date="2026-01-16T00:20:00Z" w16du:dateUtc="2026-01-15T23:20:00Z">
              <w:r w:rsidRPr="00DE0517" w:rsidDel="00905152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5</w:delText>
              </w:r>
            </w:del>
            <w:ins w:id="63" w:author="Jaromir Sulc" w:date="2026-01-16T00:22:00Z" w16du:dateUtc="2026-01-15T23:22:00Z">
              <w:r w:rsidR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49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</w:t>
            </w:r>
          </w:p>
          <w:p w14:paraId="42AF5947" w14:textId="7896BA2E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</w:t>
            </w:r>
            <w:del w:id="64" w:author="Jaromir Sulc" w:date="2026-01-16T00:18:00Z" w16du:dateUtc="2026-01-15T23:18:00Z">
              <w:r w:rsidRPr="00DE0517" w:rsidDel="004A21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ins w:id="65" w:author="Jaromir Sulc" w:date="2026-01-16T00:23:00Z" w16du:dateUtc="2026-01-15T23:23:00Z">
              <w:r w:rsidR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7,5</w:t>
              </w:r>
            </w:ins>
            <w:del w:id="66" w:author="Jaromir Sulc" w:date="2026-01-16T00:23:00Z" w16du:dateUtc="2026-01-15T23:23:00Z">
              <w:r w:rsidRPr="00DE0517" w:rsidDel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,49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 - 9</w:t>
            </w:r>
            <w:del w:id="67" w:author="Jaromir Sulc" w:date="2026-01-16T00:19:00Z" w16du:dateUtc="2026-01-15T23:19:00Z">
              <w:r w:rsidRPr="00DE0517" w:rsidDel="00171ADC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ins w:id="68" w:author="Jaromir Sulc" w:date="2026-01-16T00:22:00Z" w16du:dateUtc="2026-01-15T23:22:00Z">
              <w:r w:rsidR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7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del w:id="69" w:author="Jaromir Sulc" w:date="2026-01-16T00:22:00Z" w16du:dateUtc="2026-01-15T23:22:00Z">
              <w:r w:rsidRPr="00DE0517" w:rsidDel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2</w:delText>
              </w:r>
            </w:del>
            <w:ins w:id="70" w:author="Jaromir Sulc" w:date="2026-01-16T00:22:00Z" w16du:dateUtc="2026-01-15T23:22:00Z">
              <w:r w:rsidR="00F474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99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</w:t>
            </w:r>
          </w:p>
          <w:p w14:paraId="5C00DF4B" w14:textId="58D1A1C5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je menší než 9</w:t>
            </w:r>
            <w:ins w:id="71" w:author="Jaromir Sulc" w:date="2026-01-16T00:21:00Z" w16du:dateUtc="2026-01-15T23:21:00Z">
              <w:r w:rsidR="00D47577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7</w:t>
              </w:r>
            </w:ins>
            <w:del w:id="72" w:author="Jaromir Sulc" w:date="2026-01-16T00:19:00Z" w16du:dateUtc="2026-01-15T23:19:00Z">
              <w:r w:rsidRPr="00DE0517" w:rsidDel="004A21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9</w:delText>
              </w:r>
            </w:del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del w:id="73" w:author="Jaromir Sulc" w:date="2026-01-16T00:19:00Z" w16du:dateUtc="2026-01-15T23:19:00Z">
              <w:r w:rsidRPr="00DE0517" w:rsidDel="004A21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delText>2</w:delText>
              </w:r>
            </w:del>
            <w:ins w:id="74" w:author="Jaromir Sulc" w:date="2026-01-16T00:19:00Z" w16du:dateUtc="2026-01-15T23:19:00Z">
              <w:r w:rsidR="004A21B9">
                <w:rPr>
                  <w:rFonts w:asciiTheme="minorHAnsi" w:hAnsiTheme="minorHAnsi" w:cstheme="minorHAnsi"/>
                  <w:color w:val="000000" w:themeColor="text1"/>
                  <w:sz w:val="22"/>
                  <w:szCs w:val="22"/>
                  <w:lang w:val="pl-PL"/>
                </w:rPr>
                <w:t>5</w:t>
              </w:r>
            </w:ins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0 %</w:t>
            </w:r>
          </w:p>
        </w:tc>
      </w:tr>
      <w:tr w:rsidR="008D340C" w:rsidRPr="00667C2F" w14:paraId="3C6C182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556F9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A</w:t>
            </w:r>
          </w:p>
        </w:tc>
        <w:tc>
          <w:tcPr>
            <w:tcW w:w="2692" w:type="dxa"/>
          </w:tcPr>
          <w:p w14:paraId="27A6DB0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50.000 Kč</w:t>
            </w:r>
          </w:p>
        </w:tc>
        <w:tc>
          <w:tcPr>
            <w:tcW w:w="3534" w:type="dxa"/>
          </w:tcPr>
          <w:p w14:paraId="472DA05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5C255A1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E8142C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B</w:t>
            </w:r>
          </w:p>
        </w:tc>
        <w:tc>
          <w:tcPr>
            <w:tcW w:w="2692" w:type="dxa"/>
          </w:tcPr>
          <w:p w14:paraId="775A9AB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69EDA02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16B181F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FF375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C</w:t>
            </w:r>
          </w:p>
        </w:tc>
        <w:tc>
          <w:tcPr>
            <w:tcW w:w="2692" w:type="dxa"/>
          </w:tcPr>
          <w:p w14:paraId="1CFA1963" w14:textId="0B7BBB7D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41ACA137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471B4B2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D2AE8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A</w:t>
            </w:r>
          </w:p>
        </w:tc>
        <w:tc>
          <w:tcPr>
            <w:tcW w:w="2692" w:type="dxa"/>
          </w:tcPr>
          <w:p w14:paraId="577F334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5.000 Kč</w:t>
            </w:r>
          </w:p>
        </w:tc>
        <w:tc>
          <w:tcPr>
            <w:tcW w:w="3534" w:type="dxa"/>
          </w:tcPr>
          <w:p w14:paraId="45E0409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38DD375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1F16FE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B</w:t>
            </w:r>
          </w:p>
        </w:tc>
        <w:tc>
          <w:tcPr>
            <w:tcW w:w="2692" w:type="dxa"/>
          </w:tcPr>
          <w:p w14:paraId="2CC209D5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2AFFF81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D4B4B7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9FD14E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C</w:t>
            </w:r>
          </w:p>
        </w:tc>
        <w:tc>
          <w:tcPr>
            <w:tcW w:w="2692" w:type="dxa"/>
          </w:tcPr>
          <w:p w14:paraId="232D5DA0" w14:textId="7234D19E" w:rsidR="008D340C" w:rsidRPr="00DE0517" w:rsidRDefault="00E577E7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1E6D971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4E1E90B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9BE255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lastRenderedPageBreak/>
              <w:t>Max. doba servisní odezvy uživatelského požadavku Kategorie A</w:t>
            </w:r>
          </w:p>
        </w:tc>
        <w:tc>
          <w:tcPr>
            <w:tcW w:w="2692" w:type="dxa"/>
          </w:tcPr>
          <w:p w14:paraId="0346D4B0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5.000 Kč</w:t>
            </w:r>
          </w:p>
        </w:tc>
        <w:tc>
          <w:tcPr>
            <w:tcW w:w="3534" w:type="dxa"/>
          </w:tcPr>
          <w:p w14:paraId="4F5A168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0BA858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A3516B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B</w:t>
            </w:r>
          </w:p>
        </w:tc>
        <w:tc>
          <w:tcPr>
            <w:tcW w:w="2692" w:type="dxa"/>
          </w:tcPr>
          <w:p w14:paraId="6577368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2973F63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B925CF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0B60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C</w:t>
            </w:r>
          </w:p>
        </w:tc>
        <w:tc>
          <w:tcPr>
            <w:tcW w:w="2692" w:type="dxa"/>
          </w:tcPr>
          <w:p w14:paraId="2673F04E" w14:textId="2DADE170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48D6980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6C9499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06551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vyřešení uživatelského požadavku Kategorie A</w:t>
            </w:r>
          </w:p>
        </w:tc>
        <w:tc>
          <w:tcPr>
            <w:tcW w:w="2692" w:type="dxa"/>
          </w:tcPr>
          <w:p w14:paraId="32FA2A1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5.000 Kč</w:t>
            </w:r>
          </w:p>
        </w:tc>
        <w:tc>
          <w:tcPr>
            <w:tcW w:w="3534" w:type="dxa"/>
          </w:tcPr>
          <w:p w14:paraId="422DA80C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5C4E4FC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C6D06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vyřešení uživatelského požadavku Kategorie B</w:t>
            </w:r>
          </w:p>
        </w:tc>
        <w:tc>
          <w:tcPr>
            <w:tcW w:w="2692" w:type="dxa"/>
          </w:tcPr>
          <w:p w14:paraId="353628A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2.000 Kč</w:t>
            </w:r>
          </w:p>
        </w:tc>
        <w:tc>
          <w:tcPr>
            <w:tcW w:w="3534" w:type="dxa"/>
          </w:tcPr>
          <w:p w14:paraId="79C3818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3B1CD39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5820E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vyřešení uživatelského požadavku Kategorie C</w:t>
            </w:r>
          </w:p>
        </w:tc>
        <w:tc>
          <w:tcPr>
            <w:tcW w:w="2692" w:type="dxa"/>
          </w:tcPr>
          <w:p w14:paraId="26F2DE97" w14:textId="57E3DB3E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.000 Kč</w:t>
            </w:r>
          </w:p>
        </w:tc>
        <w:tc>
          <w:tcPr>
            <w:tcW w:w="3534" w:type="dxa"/>
          </w:tcPr>
          <w:p w14:paraId="4E5201D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</w:tbl>
    <w:p w14:paraId="4041A204" w14:textId="77777777" w:rsidR="003B6588" w:rsidRDefault="003B6588" w:rsidP="00EF4F42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1E26F61C" w14:textId="2060AE0B" w:rsidR="00267744" w:rsidRPr="00DE0517" w:rsidRDefault="003B6588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051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Pozn.: </w:t>
      </w:r>
      <w:r w:rsidR="00B75ED9">
        <w:rPr>
          <w:rFonts w:asciiTheme="minorHAnsi" w:hAnsiTheme="minorHAnsi" w:cstheme="minorHAnsi"/>
          <w:sz w:val="22"/>
          <w:szCs w:val="22"/>
        </w:rPr>
        <w:t>D</w:t>
      </w:r>
      <w:r w:rsidRPr="00B75ED9">
        <w:rPr>
          <w:rFonts w:asciiTheme="minorHAnsi" w:hAnsiTheme="minorHAnsi" w:cstheme="minorHAnsi"/>
          <w:sz w:val="22"/>
          <w:szCs w:val="22"/>
        </w:rPr>
        <w:t>o výčtu dostupnosti se nezapočítává ani nedostupnost způsobená plánovanými a předem dohodnutými servisními okny.</w:t>
      </w:r>
    </w:p>
    <w:p w14:paraId="11FAD9D4" w14:textId="77777777" w:rsidR="005E1BC9" w:rsidRPr="00D222CF" w:rsidRDefault="005E1BC9" w:rsidP="0041104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1"/>
        <w:rPr>
          <w:sz w:val="22"/>
          <w:szCs w:val="22"/>
        </w:rPr>
      </w:pPr>
    </w:p>
    <w:sectPr w:rsidR="005E1BC9" w:rsidRPr="00D222C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6E9CB" w14:textId="77777777" w:rsidR="003F243D" w:rsidRDefault="003F243D" w:rsidP="00CD575F">
      <w:r>
        <w:separator/>
      </w:r>
    </w:p>
  </w:endnote>
  <w:endnote w:type="continuationSeparator" w:id="0">
    <w:p w14:paraId="570A80EA" w14:textId="77777777" w:rsidR="003F243D" w:rsidRDefault="003F243D" w:rsidP="00CD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49900" w14:textId="77777777" w:rsidR="003F243D" w:rsidRDefault="003F243D" w:rsidP="00CD575F">
      <w:r>
        <w:separator/>
      </w:r>
    </w:p>
  </w:footnote>
  <w:footnote w:type="continuationSeparator" w:id="0">
    <w:p w14:paraId="525815B1" w14:textId="77777777" w:rsidR="003F243D" w:rsidRDefault="003F243D" w:rsidP="00CD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3D2A8" w14:textId="1CEC2B59" w:rsidR="00CD575F" w:rsidRDefault="009429E1" w:rsidP="00224212">
    <w:pPr>
      <w:pStyle w:val="Zhlav"/>
      <w:tabs>
        <w:tab w:val="clear" w:pos="4536"/>
        <w:tab w:val="clear" w:pos="9072"/>
        <w:tab w:val="left" w:pos="7637"/>
      </w:tabs>
    </w:pPr>
    <w:r w:rsidRPr="005141EF">
      <w:rPr>
        <w:i/>
        <w:noProof/>
        <w:snapToGrid w:val="0"/>
        <w:szCs w:val="22"/>
      </w:rPr>
      <w:drawing>
        <wp:anchor distT="0" distB="0" distL="114300" distR="114300" simplePos="0" relativeHeight="251663360" behindDoc="0" locked="0" layoutInCell="1" allowOverlap="1" wp14:anchorId="7FD3B9C4" wp14:editId="22EA27E3">
          <wp:simplePos x="0" y="0"/>
          <wp:positionH relativeFrom="column">
            <wp:posOffset>4172585</wp:posOffset>
          </wp:positionH>
          <wp:positionV relativeFrom="paragraph">
            <wp:posOffset>-341807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B7BB9"/>
    <w:multiLevelType w:val="multilevel"/>
    <w:tmpl w:val="2BE08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30"/>
        </w:tabs>
        <w:ind w:left="514" w:hanging="504"/>
      </w:pPr>
      <w:rPr>
        <w:rFonts w:ascii="Times New Roman" w:eastAsia="Calibri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50"/>
        </w:tabs>
        <w:ind w:left="3034" w:hanging="1224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0980120F"/>
    <w:multiLevelType w:val="hybridMultilevel"/>
    <w:tmpl w:val="B2D2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33EB"/>
    <w:multiLevelType w:val="hybridMultilevel"/>
    <w:tmpl w:val="CD54B696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D13E9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216240"/>
    <w:multiLevelType w:val="hybridMultilevel"/>
    <w:tmpl w:val="FF5633EC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AD504D2"/>
    <w:multiLevelType w:val="multilevel"/>
    <w:tmpl w:val="297E55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52080"/>
    <w:multiLevelType w:val="hybridMultilevel"/>
    <w:tmpl w:val="20F82E9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BD46DF0"/>
    <w:multiLevelType w:val="hybridMultilevel"/>
    <w:tmpl w:val="B218D98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2C4286"/>
    <w:multiLevelType w:val="multilevel"/>
    <w:tmpl w:val="0B5C03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A5D9E"/>
    <w:multiLevelType w:val="hybridMultilevel"/>
    <w:tmpl w:val="5C8E5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2C766D"/>
    <w:multiLevelType w:val="hybridMultilevel"/>
    <w:tmpl w:val="9B8483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4103C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FEC1AC4"/>
    <w:multiLevelType w:val="multilevel"/>
    <w:tmpl w:val="1A9C1748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7950C1B"/>
    <w:multiLevelType w:val="multilevel"/>
    <w:tmpl w:val="57ACD6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353FE1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53379D1"/>
    <w:multiLevelType w:val="multilevel"/>
    <w:tmpl w:val="6EE6F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5B86283"/>
    <w:multiLevelType w:val="multilevel"/>
    <w:tmpl w:val="3EFE2A64"/>
    <w:lvl w:ilvl="0">
      <w:start w:val="1"/>
      <w:numFmt w:val="decimal"/>
      <w:pStyle w:val="IJP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JPlv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IJPl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4949ED"/>
    <w:multiLevelType w:val="multilevel"/>
    <w:tmpl w:val="984C24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DE51A21"/>
    <w:multiLevelType w:val="multilevel"/>
    <w:tmpl w:val="3F5E6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910"/>
      <w:numFmt w:val="decimal"/>
      <w:lvlText w:val="%1.%2.%3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1471242">
    <w:abstractNumId w:val="10"/>
  </w:num>
  <w:num w:numId="2" w16cid:durableId="124205894">
    <w:abstractNumId w:val="13"/>
  </w:num>
  <w:num w:numId="3" w16cid:durableId="887297570">
    <w:abstractNumId w:val="6"/>
  </w:num>
  <w:num w:numId="4" w16cid:durableId="1449934308">
    <w:abstractNumId w:val="7"/>
  </w:num>
  <w:num w:numId="5" w16cid:durableId="1101990905">
    <w:abstractNumId w:val="11"/>
  </w:num>
  <w:num w:numId="6" w16cid:durableId="1430420507">
    <w:abstractNumId w:val="9"/>
  </w:num>
  <w:num w:numId="7" w16cid:durableId="673607818">
    <w:abstractNumId w:val="17"/>
  </w:num>
  <w:num w:numId="8" w16cid:durableId="434447377">
    <w:abstractNumId w:val="8"/>
  </w:num>
  <w:num w:numId="9" w16cid:durableId="171187846">
    <w:abstractNumId w:val="1"/>
  </w:num>
  <w:num w:numId="10" w16cid:durableId="733893940">
    <w:abstractNumId w:val="17"/>
  </w:num>
  <w:num w:numId="11" w16cid:durableId="268586663">
    <w:abstractNumId w:val="16"/>
  </w:num>
  <w:num w:numId="12" w16cid:durableId="1313296618">
    <w:abstractNumId w:val="18"/>
  </w:num>
  <w:num w:numId="13" w16cid:durableId="20133673">
    <w:abstractNumId w:val="17"/>
  </w:num>
  <w:num w:numId="14" w16cid:durableId="1315601252">
    <w:abstractNumId w:val="17"/>
  </w:num>
  <w:num w:numId="15" w16cid:durableId="2043826323">
    <w:abstractNumId w:val="17"/>
  </w:num>
  <w:num w:numId="16" w16cid:durableId="938222472">
    <w:abstractNumId w:val="2"/>
  </w:num>
  <w:num w:numId="17" w16cid:durableId="480654403">
    <w:abstractNumId w:val="17"/>
  </w:num>
  <w:num w:numId="18" w16cid:durableId="1069351590">
    <w:abstractNumId w:val="17"/>
  </w:num>
  <w:num w:numId="19" w16cid:durableId="454325419">
    <w:abstractNumId w:val="17"/>
  </w:num>
  <w:num w:numId="20" w16cid:durableId="1488134459">
    <w:abstractNumId w:val="17"/>
  </w:num>
  <w:num w:numId="21" w16cid:durableId="90592937">
    <w:abstractNumId w:val="17"/>
  </w:num>
  <w:num w:numId="22" w16cid:durableId="1259559877">
    <w:abstractNumId w:val="17"/>
  </w:num>
  <w:num w:numId="23" w16cid:durableId="518738631">
    <w:abstractNumId w:val="17"/>
  </w:num>
  <w:num w:numId="24" w16cid:durableId="1517771032">
    <w:abstractNumId w:val="17"/>
  </w:num>
  <w:num w:numId="25" w16cid:durableId="834880391">
    <w:abstractNumId w:val="17"/>
  </w:num>
  <w:num w:numId="26" w16cid:durableId="1454052579">
    <w:abstractNumId w:val="12"/>
  </w:num>
  <w:num w:numId="27" w16cid:durableId="1975215780">
    <w:abstractNumId w:val="15"/>
  </w:num>
  <w:num w:numId="28" w16cid:durableId="1882086900">
    <w:abstractNumId w:val="3"/>
  </w:num>
  <w:num w:numId="29" w16cid:durableId="205219400">
    <w:abstractNumId w:val="4"/>
  </w:num>
  <w:num w:numId="30" w16cid:durableId="1979138977">
    <w:abstractNumId w:val="17"/>
  </w:num>
  <w:num w:numId="31" w16cid:durableId="1630746702">
    <w:abstractNumId w:val="17"/>
  </w:num>
  <w:num w:numId="32" w16cid:durableId="8997074">
    <w:abstractNumId w:val="19"/>
  </w:num>
  <w:num w:numId="33" w16cid:durableId="1493762809">
    <w:abstractNumId w:val="14"/>
  </w:num>
  <w:num w:numId="34" w16cid:durableId="697123442">
    <w:abstractNumId w:val="5"/>
  </w:num>
  <w:num w:numId="35" w16cid:durableId="298148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7807101">
    <w:abstractNumId w:val="19"/>
    <w:lvlOverride w:ilvl="0">
      <w:startOverride w:val="1"/>
    </w:lvlOverride>
    <w:lvlOverride w:ilvl="1">
      <w:startOverride w:val="1"/>
    </w:lvlOverride>
    <w:lvlOverride w:ilvl="2">
      <w:startOverride w:val="910"/>
    </w:lvlOverride>
    <w:lvlOverride w:ilvl="3"/>
    <w:lvlOverride w:ilvl="4"/>
    <w:lvlOverride w:ilvl="5"/>
    <w:lvlOverride w:ilvl="6"/>
    <w:lvlOverride w:ilvl="7"/>
    <w:lvlOverride w:ilvl="8"/>
  </w:num>
  <w:num w:numId="37" w16cid:durableId="204323858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15063242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mir Sulc">
    <w15:presenceInfo w15:providerId="AD" w15:userId="S::jsulc@pttsoftware.eu::b87c9a36-7f57-454a-bf0e-36d1d258a9eb"/>
  </w15:person>
  <w15:person w15:author="Radek Miclík">
    <w15:presenceInfo w15:providerId="AD" w15:userId="S::radek.miclik@broz-sedlaty.cz::645b32c9-e2bc-4dca-a50f-d73feca610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F6"/>
    <w:rsid w:val="000049A1"/>
    <w:rsid w:val="00011F6B"/>
    <w:rsid w:val="00017D71"/>
    <w:rsid w:val="000302ED"/>
    <w:rsid w:val="00040B48"/>
    <w:rsid w:val="00041E07"/>
    <w:rsid w:val="00050715"/>
    <w:rsid w:val="000555C3"/>
    <w:rsid w:val="000670FE"/>
    <w:rsid w:val="00071607"/>
    <w:rsid w:val="00072640"/>
    <w:rsid w:val="00087CF8"/>
    <w:rsid w:val="000A0258"/>
    <w:rsid w:val="000A3216"/>
    <w:rsid w:val="000B35E9"/>
    <w:rsid w:val="000B59A8"/>
    <w:rsid w:val="000C0863"/>
    <w:rsid w:val="000F2BC0"/>
    <w:rsid w:val="000F43C0"/>
    <w:rsid w:val="000F48C7"/>
    <w:rsid w:val="001043F4"/>
    <w:rsid w:val="00107973"/>
    <w:rsid w:val="001319E3"/>
    <w:rsid w:val="001335C9"/>
    <w:rsid w:val="0013373D"/>
    <w:rsid w:val="00135D28"/>
    <w:rsid w:val="00146F0B"/>
    <w:rsid w:val="00155850"/>
    <w:rsid w:val="00171ADC"/>
    <w:rsid w:val="00182D37"/>
    <w:rsid w:val="001859FD"/>
    <w:rsid w:val="001938F4"/>
    <w:rsid w:val="001A3778"/>
    <w:rsid w:val="001B24D9"/>
    <w:rsid w:val="001C1DB3"/>
    <w:rsid w:val="001C32DE"/>
    <w:rsid w:val="001C6E78"/>
    <w:rsid w:val="001D0541"/>
    <w:rsid w:val="001E3ECA"/>
    <w:rsid w:val="001E4409"/>
    <w:rsid w:val="001E6128"/>
    <w:rsid w:val="00201B67"/>
    <w:rsid w:val="0021410A"/>
    <w:rsid w:val="0021643E"/>
    <w:rsid w:val="00224212"/>
    <w:rsid w:val="002308DA"/>
    <w:rsid w:val="00243B69"/>
    <w:rsid w:val="00243D61"/>
    <w:rsid w:val="00246441"/>
    <w:rsid w:val="0026279A"/>
    <w:rsid w:val="00263EB2"/>
    <w:rsid w:val="00267744"/>
    <w:rsid w:val="00272553"/>
    <w:rsid w:val="0027788C"/>
    <w:rsid w:val="0028551C"/>
    <w:rsid w:val="00292BC4"/>
    <w:rsid w:val="00292D2B"/>
    <w:rsid w:val="002956FF"/>
    <w:rsid w:val="002B66B9"/>
    <w:rsid w:val="002E0E23"/>
    <w:rsid w:val="002F56CD"/>
    <w:rsid w:val="003178B3"/>
    <w:rsid w:val="00341D2E"/>
    <w:rsid w:val="00360F65"/>
    <w:rsid w:val="00362F60"/>
    <w:rsid w:val="0036640E"/>
    <w:rsid w:val="00381FCB"/>
    <w:rsid w:val="0039749A"/>
    <w:rsid w:val="00397C59"/>
    <w:rsid w:val="003A4C72"/>
    <w:rsid w:val="003A645D"/>
    <w:rsid w:val="003B6588"/>
    <w:rsid w:val="003B6F28"/>
    <w:rsid w:val="003C111F"/>
    <w:rsid w:val="003C7266"/>
    <w:rsid w:val="003E1464"/>
    <w:rsid w:val="003F04F1"/>
    <w:rsid w:val="003F243D"/>
    <w:rsid w:val="003F28F0"/>
    <w:rsid w:val="003F4C13"/>
    <w:rsid w:val="00406876"/>
    <w:rsid w:val="00406D26"/>
    <w:rsid w:val="0041104F"/>
    <w:rsid w:val="00415C7A"/>
    <w:rsid w:val="0042051F"/>
    <w:rsid w:val="004244F1"/>
    <w:rsid w:val="00426F6F"/>
    <w:rsid w:val="00432BB4"/>
    <w:rsid w:val="004348B3"/>
    <w:rsid w:val="00462118"/>
    <w:rsid w:val="00465C29"/>
    <w:rsid w:val="0048389D"/>
    <w:rsid w:val="00483FB7"/>
    <w:rsid w:val="004A21B9"/>
    <w:rsid w:val="004A5803"/>
    <w:rsid w:val="004A64D1"/>
    <w:rsid w:val="004D33E4"/>
    <w:rsid w:val="004D770F"/>
    <w:rsid w:val="0050161E"/>
    <w:rsid w:val="00511381"/>
    <w:rsid w:val="00521A73"/>
    <w:rsid w:val="00535A2B"/>
    <w:rsid w:val="0055538D"/>
    <w:rsid w:val="005634A8"/>
    <w:rsid w:val="0056406C"/>
    <w:rsid w:val="005659D8"/>
    <w:rsid w:val="005A7021"/>
    <w:rsid w:val="005B1D77"/>
    <w:rsid w:val="005B4718"/>
    <w:rsid w:val="005B48CA"/>
    <w:rsid w:val="005D3444"/>
    <w:rsid w:val="005E1BC9"/>
    <w:rsid w:val="005E6E04"/>
    <w:rsid w:val="006114EE"/>
    <w:rsid w:val="00613CD6"/>
    <w:rsid w:val="006171ED"/>
    <w:rsid w:val="00620158"/>
    <w:rsid w:val="0062141F"/>
    <w:rsid w:val="00645427"/>
    <w:rsid w:val="0065778F"/>
    <w:rsid w:val="00667C2F"/>
    <w:rsid w:val="0068091E"/>
    <w:rsid w:val="006873E6"/>
    <w:rsid w:val="006976EF"/>
    <w:rsid w:val="006C703D"/>
    <w:rsid w:val="00702D19"/>
    <w:rsid w:val="007107D1"/>
    <w:rsid w:val="00710B80"/>
    <w:rsid w:val="00711230"/>
    <w:rsid w:val="0071465A"/>
    <w:rsid w:val="007318F6"/>
    <w:rsid w:val="00735474"/>
    <w:rsid w:val="00740421"/>
    <w:rsid w:val="007404CB"/>
    <w:rsid w:val="0075030B"/>
    <w:rsid w:val="0075523F"/>
    <w:rsid w:val="00756B9B"/>
    <w:rsid w:val="007635E2"/>
    <w:rsid w:val="007639B6"/>
    <w:rsid w:val="0077166D"/>
    <w:rsid w:val="007740CB"/>
    <w:rsid w:val="00790735"/>
    <w:rsid w:val="007A746E"/>
    <w:rsid w:val="007B1996"/>
    <w:rsid w:val="007B4FDA"/>
    <w:rsid w:val="007C2133"/>
    <w:rsid w:val="007D5B2F"/>
    <w:rsid w:val="007D65B9"/>
    <w:rsid w:val="007F4B2E"/>
    <w:rsid w:val="0082000F"/>
    <w:rsid w:val="008235E4"/>
    <w:rsid w:val="0084239D"/>
    <w:rsid w:val="0085250F"/>
    <w:rsid w:val="00853D3B"/>
    <w:rsid w:val="00861D2F"/>
    <w:rsid w:val="00865C4A"/>
    <w:rsid w:val="008746C1"/>
    <w:rsid w:val="00876EB3"/>
    <w:rsid w:val="0088547D"/>
    <w:rsid w:val="008B04CF"/>
    <w:rsid w:val="008B0FF3"/>
    <w:rsid w:val="008B2070"/>
    <w:rsid w:val="008C1CC5"/>
    <w:rsid w:val="008D340C"/>
    <w:rsid w:val="008D51BC"/>
    <w:rsid w:val="008E2D4B"/>
    <w:rsid w:val="008E2DEC"/>
    <w:rsid w:val="008F184B"/>
    <w:rsid w:val="00905152"/>
    <w:rsid w:val="009077FD"/>
    <w:rsid w:val="0091134D"/>
    <w:rsid w:val="00912395"/>
    <w:rsid w:val="00932AE4"/>
    <w:rsid w:val="009429E1"/>
    <w:rsid w:val="009512E7"/>
    <w:rsid w:val="0097056B"/>
    <w:rsid w:val="00984A29"/>
    <w:rsid w:val="009B58C6"/>
    <w:rsid w:val="009C03F2"/>
    <w:rsid w:val="009C648B"/>
    <w:rsid w:val="009E3444"/>
    <w:rsid w:val="009F4550"/>
    <w:rsid w:val="009F54A0"/>
    <w:rsid w:val="009F6800"/>
    <w:rsid w:val="00A01196"/>
    <w:rsid w:val="00A01759"/>
    <w:rsid w:val="00A248EC"/>
    <w:rsid w:val="00A40706"/>
    <w:rsid w:val="00A41762"/>
    <w:rsid w:val="00A43081"/>
    <w:rsid w:val="00A46B80"/>
    <w:rsid w:val="00A4748E"/>
    <w:rsid w:val="00A55B2A"/>
    <w:rsid w:val="00A572B0"/>
    <w:rsid w:val="00A61198"/>
    <w:rsid w:val="00A74429"/>
    <w:rsid w:val="00A8035C"/>
    <w:rsid w:val="00A9706B"/>
    <w:rsid w:val="00AA3291"/>
    <w:rsid w:val="00AA51AB"/>
    <w:rsid w:val="00AB3FEE"/>
    <w:rsid w:val="00AB501B"/>
    <w:rsid w:val="00AD658B"/>
    <w:rsid w:val="00B21929"/>
    <w:rsid w:val="00B304EB"/>
    <w:rsid w:val="00B321DA"/>
    <w:rsid w:val="00B45CBD"/>
    <w:rsid w:val="00B55E63"/>
    <w:rsid w:val="00B71CB0"/>
    <w:rsid w:val="00B721CB"/>
    <w:rsid w:val="00B75ED9"/>
    <w:rsid w:val="00B77549"/>
    <w:rsid w:val="00B800AD"/>
    <w:rsid w:val="00B91D49"/>
    <w:rsid w:val="00BA5835"/>
    <w:rsid w:val="00BB64B1"/>
    <w:rsid w:val="00BD12F6"/>
    <w:rsid w:val="00BD59D5"/>
    <w:rsid w:val="00BE673F"/>
    <w:rsid w:val="00C1142C"/>
    <w:rsid w:val="00C22965"/>
    <w:rsid w:val="00C30550"/>
    <w:rsid w:val="00C418DB"/>
    <w:rsid w:val="00C554EA"/>
    <w:rsid w:val="00C61678"/>
    <w:rsid w:val="00C744CB"/>
    <w:rsid w:val="00C770B7"/>
    <w:rsid w:val="00C77F40"/>
    <w:rsid w:val="00C81BCC"/>
    <w:rsid w:val="00C84DB2"/>
    <w:rsid w:val="00C94DDA"/>
    <w:rsid w:val="00C95F47"/>
    <w:rsid w:val="00CA1238"/>
    <w:rsid w:val="00CA25B1"/>
    <w:rsid w:val="00CA4677"/>
    <w:rsid w:val="00CA5447"/>
    <w:rsid w:val="00CC068E"/>
    <w:rsid w:val="00CD575F"/>
    <w:rsid w:val="00CF1A6B"/>
    <w:rsid w:val="00CF2305"/>
    <w:rsid w:val="00CF44B9"/>
    <w:rsid w:val="00D11ED6"/>
    <w:rsid w:val="00D16665"/>
    <w:rsid w:val="00D222CF"/>
    <w:rsid w:val="00D3076D"/>
    <w:rsid w:val="00D447D9"/>
    <w:rsid w:val="00D47577"/>
    <w:rsid w:val="00D7015A"/>
    <w:rsid w:val="00D80F0D"/>
    <w:rsid w:val="00D854A0"/>
    <w:rsid w:val="00D93373"/>
    <w:rsid w:val="00DA4F88"/>
    <w:rsid w:val="00DD40B7"/>
    <w:rsid w:val="00DD4C30"/>
    <w:rsid w:val="00DD6DFC"/>
    <w:rsid w:val="00DD7C79"/>
    <w:rsid w:val="00DE0517"/>
    <w:rsid w:val="00DE15F0"/>
    <w:rsid w:val="00DE289C"/>
    <w:rsid w:val="00DE6B2B"/>
    <w:rsid w:val="00DE7F11"/>
    <w:rsid w:val="00DF6D17"/>
    <w:rsid w:val="00E10D34"/>
    <w:rsid w:val="00E14107"/>
    <w:rsid w:val="00E2524A"/>
    <w:rsid w:val="00E32039"/>
    <w:rsid w:val="00E36109"/>
    <w:rsid w:val="00E42FC1"/>
    <w:rsid w:val="00E42FFD"/>
    <w:rsid w:val="00E56E69"/>
    <w:rsid w:val="00E577E7"/>
    <w:rsid w:val="00E61254"/>
    <w:rsid w:val="00E64C30"/>
    <w:rsid w:val="00E7761A"/>
    <w:rsid w:val="00E91D15"/>
    <w:rsid w:val="00E94621"/>
    <w:rsid w:val="00EB73EA"/>
    <w:rsid w:val="00EC0AEF"/>
    <w:rsid w:val="00EC47EC"/>
    <w:rsid w:val="00ED2E26"/>
    <w:rsid w:val="00EE070F"/>
    <w:rsid w:val="00EF4F42"/>
    <w:rsid w:val="00F17BDD"/>
    <w:rsid w:val="00F21EE8"/>
    <w:rsid w:val="00F474B9"/>
    <w:rsid w:val="00F61525"/>
    <w:rsid w:val="00F65A7E"/>
    <w:rsid w:val="00F9438E"/>
    <w:rsid w:val="00FA6BAC"/>
    <w:rsid w:val="00FB4175"/>
    <w:rsid w:val="00FD0A9C"/>
    <w:rsid w:val="00FD28ED"/>
    <w:rsid w:val="00FD52EA"/>
    <w:rsid w:val="00FD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BBDA7"/>
  <w15:docId w15:val="{E0FB3C95-6CC4-4181-9937-E0515F67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32BB4"/>
    <w:pPr>
      <w:numPr>
        <w:numId w:val="6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744"/>
    <w:pPr>
      <w:keepNext/>
      <w:keepLines/>
      <w:numPr>
        <w:ilvl w:val="3"/>
        <w:numId w:val="7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b/>
      <w:iCs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BD12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1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12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2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2F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F0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F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99"/>
    <w:qFormat/>
    <w:rsid w:val="007740CB"/>
    <w:pPr>
      <w:suppressAutoHyphens/>
      <w:ind w:left="708"/>
    </w:pPr>
    <w:rPr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99"/>
    <w:rsid w:val="007740C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Smlouva1">
    <w:name w:val="Smlouva1"/>
    <w:basedOn w:val="Normln"/>
    <w:link w:val="Smlouva1Char"/>
    <w:qFormat/>
    <w:rsid w:val="007740CB"/>
    <w:pPr>
      <w:keepNext/>
      <w:numPr>
        <w:numId w:val="2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smlouva2">
    <w:name w:val="smlouva2"/>
    <w:basedOn w:val="Normln"/>
    <w:link w:val="smlouva2Char"/>
    <w:qFormat/>
    <w:rsid w:val="007740CB"/>
    <w:pPr>
      <w:suppressAutoHyphens/>
    </w:pPr>
    <w:rPr>
      <w:rFonts w:ascii="Arial Narrow" w:hAnsi="Arial Narrow"/>
      <w:color w:val="00000A"/>
      <w:sz w:val="20"/>
      <w:szCs w:val="20"/>
      <w:lang w:eastAsia="zh-CN"/>
    </w:rPr>
  </w:style>
  <w:style w:type="character" w:customStyle="1" w:styleId="smlouva2Char">
    <w:name w:val="smlouva2 Char"/>
    <w:basedOn w:val="Standardnpsmoodstavce"/>
    <w:link w:val="smlouva2"/>
    <w:rsid w:val="007740CB"/>
    <w:rPr>
      <w:rFonts w:ascii="Arial Narrow" w:eastAsia="Times New Roman" w:hAnsi="Arial Narrow" w:cs="Times New Roman"/>
      <w:color w:val="00000A"/>
      <w:sz w:val="20"/>
      <w:szCs w:val="20"/>
      <w:lang w:eastAsia="zh-CN"/>
    </w:rPr>
  </w:style>
  <w:style w:type="paragraph" w:customStyle="1" w:styleId="6-2">
    <w:name w:val="6-2"/>
    <w:basedOn w:val="Normln"/>
    <w:rsid w:val="007740CB"/>
    <w:pPr>
      <w:tabs>
        <w:tab w:val="num" w:pos="0"/>
      </w:tabs>
      <w:spacing w:before="120" w:after="40"/>
      <w:jc w:val="both"/>
    </w:pPr>
    <w:rPr>
      <w:sz w:val="22"/>
      <w:szCs w:val="20"/>
      <w:lang w:eastAsia="en-US"/>
    </w:rPr>
  </w:style>
  <w:style w:type="character" w:customStyle="1" w:styleId="Smlouva1Char">
    <w:name w:val="Smlouva1 Char"/>
    <w:basedOn w:val="Standardnpsmoodstavce"/>
    <w:link w:val="Smlouva1"/>
    <w:rsid w:val="007740CB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432BB4"/>
    <w:rPr>
      <w:rFonts w:ascii="Arial Black" w:eastAsia="Times New Roman" w:hAnsi="Arial Black" w:cs="Arial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67744"/>
    <w:rPr>
      <w:rFonts w:asciiTheme="majorHAnsi" w:eastAsiaTheme="majorEastAsia" w:hAnsiTheme="majorHAnsi" w:cstheme="majorBidi"/>
      <w:b/>
      <w:iCs/>
    </w:rPr>
  </w:style>
  <w:style w:type="paragraph" w:customStyle="1" w:styleId="IJPlv2">
    <w:name w:val="IJP lv.2"/>
    <w:basedOn w:val="IJPlv1"/>
    <w:next w:val="Normln"/>
    <w:link w:val="IJPlv2Char"/>
    <w:qFormat/>
    <w:rsid w:val="00267744"/>
    <w:pPr>
      <w:keepNext/>
      <w:pageBreakBefore w:val="0"/>
      <w:numPr>
        <w:ilvl w:val="1"/>
      </w:numPr>
    </w:pPr>
  </w:style>
  <w:style w:type="paragraph" w:customStyle="1" w:styleId="IJPlv1">
    <w:name w:val="IJP lv.1"/>
    <w:next w:val="Normln"/>
    <w:link w:val="IJPlv1Char"/>
    <w:qFormat/>
    <w:rsid w:val="00267744"/>
    <w:pPr>
      <w:pageBreakBefore/>
      <w:numPr>
        <w:numId w:val="7"/>
      </w:numPr>
      <w:spacing w:after="160" w:line="259" w:lineRule="auto"/>
    </w:pPr>
    <w:rPr>
      <w:rFonts w:cstheme="minorHAnsi"/>
      <w:b/>
      <w:sz w:val="28"/>
    </w:rPr>
  </w:style>
  <w:style w:type="character" w:customStyle="1" w:styleId="IJPlv2Char">
    <w:name w:val="IJP lv.2 Char"/>
    <w:basedOn w:val="Standardnpsmoodstavce"/>
    <w:link w:val="IJPlv2"/>
    <w:rsid w:val="00267744"/>
    <w:rPr>
      <w:rFonts w:cstheme="minorHAnsi"/>
      <w:b/>
      <w:sz w:val="28"/>
    </w:rPr>
  </w:style>
  <w:style w:type="paragraph" w:customStyle="1" w:styleId="IJPlv3">
    <w:name w:val="IJP lv.3"/>
    <w:basedOn w:val="IJPlv2"/>
    <w:next w:val="Normln"/>
    <w:link w:val="IJPlv3Char"/>
    <w:qFormat/>
    <w:rsid w:val="00267744"/>
    <w:pPr>
      <w:numPr>
        <w:ilvl w:val="2"/>
      </w:numPr>
    </w:pPr>
  </w:style>
  <w:style w:type="character" w:customStyle="1" w:styleId="IJPlv1Char">
    <w:name w:val="IJP lv.1 Char"/>
    <w:basedOn w:val="Standardnpsmoodstavce"/>
    <w:link w:val="IJPlv1"/>
    <w:rsid w:val="00267744"/>
    <w:rPr>
      <w:rFonts w:cstheme="minorHAnsi"/>
      <w:b/>
      <w:sz w:val="28"/>
    </w:rPr>
  </w:style>
  <w:style w:type="character" w:customStyle="1" w:styleId="IJPlv3Char">
    <w:name w:val="IJP lv.3 Char"/>
    <w:basedOn w:val="Standardnpsmoodstavce"/>
    <w:link w:val="IJPlv3"/>
    <w:rsid w:val="00267744"/>
    <w:rPr>
      <w:rFonts w:cstheme="minorHAnsi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267744"/>
    <w:pPr>
      <w:spacing w:after="10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267744"/>
    <w:pPr>
      <w:tabs>
        <w:tab w:val="left" w:pos="960"/>
        <w:tab w:val="right" w:leader="dot" w:pos="9350"/>
      </w:tabs>
      <w:spacing w:after="100" w:line="259" w:lineRule="auto"/>
      <w:ind w:left="2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267744"/>
    <w:pPr>
      <w:tabs>
        <w:tab w:val="right" w:leader="dot" w:pos="9350"/>
      </w:tabs>
      <w:spacing w:after="100" w:line="259" w:lineRule="auto"/>
      <w:ind w:left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67744"/>
    <w:rPr>
      <w:color w:val="0000FF" w:themeColor="hyperlink"/>
      <w:u w:val="single"/>
    </w:rPr>
  </w:style>
  <w:style w:type="table" w:styleId="Tabulkasmkou2">
    <w:name w:val="Grid Table 2"/>
    <w:basedOn w:val="Normlntabulka"/>
    <w:uiPriority w:val="47"/>
    <w:rsid w:val="0026774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ZkladntextChar1">
    <w:name w:val="Základní text Char1"/>
    <w:basedOn w:val="Standardnpsmoodstavce"/>
    <w:link w:val="Zkladntext"/>
    <w:uiPriority w:val="99"/>
    <w:rsid w:val="0055538D"/>
    <w:rPr>
      <w:rFonts w:ascii="Times New Roman" w:hAnsi="Times New Roman" w:cs="Times New Roman"/>
      <w:color w:val="000000"/>
    </w:rPr>
  </w:style>
  <w:style w:type="paragraph" w:styleId="Zkladntext">
    <w:name w:val="Body Text"/>
    <w:basedOn w:val="Normln"/>
    <w:link w:val="ZkladntextChar1"/>
    <w:uiPriority w:val="99"/>
    <w:rsid w:val="0055538D"/>
    <w:pPr>
      <w:spacing w:line="302" w:lineRule="auto"/>
      <w:ind w:firstLine="20"/>
    </w:pPr>
    <w:rPr>
      <w:rFonts w:eastAsiaTheme="minorHAnsi"/>
      <w:color w:val="000000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uiPriority w:val="99"/>
    <w:rsid w:val="005553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1F6B"/>
    <w:rPr>
      <w:color w:val="605E5C"/>
      <w:shd w:val="clear" w:color="auto" w:fill="E1DFDD"/>
    </w:rPr>
  </w:style>
  <w:style w:type="paragraph" w:customStyle="1" w:styleId="Default">
    <w:name w:val="Default"/>
    <w:qFormat/>
    <w:rsid w:val="00155850"/>
    <w:pPr>
      <w:spacing w:after="0" w:line="240" w:lineRule="auto"/>
    </w:pPr>
    <w:rPr>
      <w:rFonts w:ascii="Calibri" w:eastAsia="Courier New" w:hAnsi="Calibri" w:cs="Calibri"/>
      <w:color w:val="000000"/>
      <w:sz w:val="24"/>
      <w:szCs w:val="24"/>
      <w:lang w:eastAsia="cs-CZ"/>
    </w:rPr>
  </w:style>
  <w:style w:type="paragraph" w:customStyle="1" w:styleId="ZkladntextIMP">
    <w:name w:val="Základní text_IMP"/>
    <w:basedOn w:val="Normln"/>
    <w:rsid w:val="00155850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5E1BC9"/>
  </w:style>
  <w:style w:type="character" w:customStyle="1" w:styleId="Nadpis3">
    <w:name w:val="Nadpis #3_"/>
    <w:basedOn w:val="Standardnpsmoodstavce"/>
    <w:link w:val="Nadpis30"/>
    <w:rsid w:val="005E1BC9"/>
    <w:rPr>
      <w:b/>
      <w:bCs/>
    </w:rPr>
  </w:style>
  <w:style w:type="paragraph" w:customStyle="1" w:styleId="Zkladntext1">
    <w:name w:val="Základní text1"/>
    <w:basedOn w:val="Normln"/>
    <w:link w:val="Zkladntext0"/>
    <w:rsid w:val="005E1BC9"/>
    <w:pPr>
      <w:widowControl w:val="0"/>
      <w:spacing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0">
    <w:name w:val="Nadpis #3"/>
    <w:basedOn w:val="Normln"/>
    <w:link w:val="Nadpis3"/>
    <w:rsid w:val="005E1BC9"/>
    <w:pPr>
      <w:widowControl w:val="0"/>
      <w:spacing w:line="305" w:lineRule="auto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4a5023-acf9-49d1-bf33-1838f807e718" xsi:nil="true"/>
    <lcf76f155ced4ddcb4097134ff3c332f xmlns="5f423ee4-aec9-418b-9316-5b272e622a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72BEFFD700E49A029C236C735CA28" ma:contentTypeVersion="13" ma:contentTypeDescription="Create a new document." ma:contentTypeScope="" ma:versionID="17afa37abacfa5d3888f73bc9b0d0f2a">
  <xsd:schema xmlns:xsd="http://www.w3.org/2001/XMLSchema" xmlns:xs="http://www.w3.org/2001/XMLSchema" xmlns:p="http://schemas.microsoft.com/office/2006/metadata/properties" xmlns:ns2="5f423ee4-aec9-418b-9316-5b272e622a05" xmlns:ns3="5e4a5023-acf9-49d1-bf33-1838f807e718" targetNamespace="http://schemas.microsoft.com/office/2006/metadata/properties" ma:root="true" ma:fieldsID="a843c935eb35627692f275b38dc5c2a9" ns2:_="" ns3:_="">
    <xsd:import namespace="5f423ee4-aec9-418b-9316-5b272e622a05"/>
    <xsd:import namespace="5e4a5023-acf9-49d1-bf33-1838f807e7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23ee4-aec9-418b-9316-5b272e622a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08593a6-da13-4073-97d4-fbe778ef97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a5023-acf9-49d1-bf33-1838f807e7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32cc23-63aa-4420-b9e9-062aba167387}" ma:internalName="TaxCatchAll" ma:showField="CatchAllData" ma:web="5e4a5023-acf9-49d1-bf33-1838f807e7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AC0F0-0972-44C9-BF9F-A7BB8B428A5E}">
  <ds:schemaRefs>
    <ds:schemaRef ds:uri="http://schemas.microsoft.com/office/2006/metadata/properties"/>
    <ds:schemaRef ds:uri="http://schemas.microsoft.com/office/infopath/2007/PartnerControls"/>
    <ds:schemaRef ds:uri="5e4a5023-acf9-49d1-bf33-1838f807e718"/>
    <ds:schemaRef ds:uri="5f423ee4-aec9-418b-9316-5b272e622a05"/>
  </ds:schemaRefs>
</ds:datastoreItem>
</file>

<file path=customXml/itemProps2.xml><?xml version="1.0" encoding="utf-8"?>
<ds:datastoreItem xmlns:ds="http://schemas.openxmlformats.org/officeDocument/2006/customXml" ds:itemID="{DAE94B29-B448-4735-A904-676F2B4A4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91DFA2-5472-48B8-8B85-6C166126C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23ee4-aec9-418b-9316-5b272e622a05"/>
    <ds:schemaRef ds:uri="5e4a5023-acf9-49d1-bf33-1838f807e7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1385</Words>
  <Characters>8174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Radek Miclík</cp:lastModifiedBy>
  <cp:revision>24</cp:revision>
  <cp:lastPrinted>2023-10-11T07:24:00Z</cp:lastPrinted>
  <dcterms:created xsi:type="dcterms:W3CDTF">2026-01-14T16:32:00Z</dcterms:created>
  <dcterms:modified xsi:type="dcterms:W3CDTF">2026-01-23T12:42:00Z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0x010100B5972BEFFD700E49A029C236C735CA28</vt:lpwstr>
  </property>
</Properties>
</file>